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7DF52950" w14:textId="77777777" w:rsidR="006C2A44" w:rsidRDefault="006C2A44" w:rsidP="006C2A44">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413EE2CA" w14:textId="77777777" w:rsidR="006C2A44" w:rsidRPr="00594BBC" w:rsidRDefault="006C2A44" w:rsidP="006C2A4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248F3B9F" w14:textId="77777777" w:rsidR="006C2A44" w:rsidRDefault="006C2A44" w:rsidP="006C2A4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380F05">
        <w:rPr>
          <w:rFonts w:ascii="Arial" w:eastAsia="Times New Roman" w:hAnsi="Arial" w:cs="Arial"/>
          <w:b/>
          <w:lang w:eastAsia="cs-CZ"/>
        </w:rPr>
        <w:t>Jihomoravský kraj</w:t>
      </w:r>
    </w:p>
    <w:p w14:paraId="25EF0D3E" w14:textId="77777777" w:rsidR="006C2A44" w:rsidRPr="00594BBC" w:rsidRDefault="006C2A44" w:rsidP="006C2A4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Pr="00341320">
        <w:rPr>
          <w:rFonts w:ascii="Arial" w:eastAsia="Times New Roman" w:hAnsi="Arial" w:cs="Arial"/>
          <w:bCs/>
          <w:lang w:eastAsia="cs-CZ"/>
        </w:rPr>
        <w:t xml:space="preserve"> </w:t>
      </w:r>
      <w:r w:rsidRPr="001802CA">
        <w:rPr>
          <w:rFonts w:ascii="Arial" w:eastAsia="Times New Roman" w:hAnsi="Arial" w:cs="Arial"/>
          <w:bCs/>
          <w:lang w:eastAsia="cs-CZ"/>
        </w:rPr>
        <w:t xml:space="preserve">Hroznová 17 603 </w:t>
      </w:r>
      <w:r>
        <w:rPr>
          <w:rFonts w:ascii="Arial" w:eastAsia="Times New Roman" w:hAnsi="Arial" w:cs="Arial"/>
          <w:bCs/>
          <w:lang w:eastAsia="cs-CZ"/>
        </w:rPr>
        <w:t xml:space="preserve">00 </w:t>
      </w:r>
      <w:r w:rsidRPr="001802CA">
        <w:rPr>
          <w:rFonts w:ascii="Arial" w:eastAsia="Times New Roman" w:hAnsi="Arial" w:cs="Arial"/>
          <w:bCs/>
          <w:lang w:eastAsia="cs-CZ"/>
        </w:rPr>
        <w:t>Brno</w:t>
      </w:r>
    </w:p>
    <w:p w14:paraId="5EDBCC21" w14:textId="77777777" w:rsidR="006C2A44" w:rsidRPr="00B109EB" w:rsidRDefault="006C2A44" w:rsidP="006C2A4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23409">
        <w:rPr>
          <w:rFonts w:ascii="Arial" w:eastAsia="Lucida Sans Unicode" w:hAnsi="Arial" w:cs="Arial"/>
          <w:lang w:eastAsia="cs-CZ"/>
        </w:rPr>
        <w:t>zastoupený:</w:t>
      </w:r>
      <w:r w:rsidRPr="00623409">
        <w:rPr>
          <w:rFonts w:ascii="Arial" w:eastAsia="Lucida Sans Unicode" w:hAnsi="Arial" w:cs="Arial"/>
          <w:lang w:eastAsia="cs-CZ"/>
        </w:rPr>
        <w:tab/>
        <w:t>Ing. Renatou Číhalovou, ředitelkou KPÚ pro JMK</w:t>
      </w:r>
    </w:p>
    <w:p w14:paraId="3132E834" w14:textId="77777777" w:rsidR="006C2A44" w:rsidRPr="00B109EB" w:rsidRDefault="006C2A44" w:rsidP="006C2A44">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w:t>
      </w:r>
      <w:r>
        <w:rPr>
          <w:rFonts w:ascii="Arial" w:eastAsia="Lucida Sans Unicode" w:hAnsi="Arial" w:cs="Arial"/>
          <w:lang w:eastAsia="cs-CZ"/>
        </w:rPr>
        <w:t>a</w:t>
      </w:r>
      <w:r w:rsidRPr="00B109EB">
        <w:rPr>
          <w:rFonts w:ascii="Arial" w:eastAsia="Lucida Sans Unicode" w:hAnsi="Arial" w:cs="Arial"/>
          <w:lang w:eastAsia="cs-CZ"/>
        </w:rPr>
        <w:t xml:space="preserve"> jednat:</w:t>
      </w:r>
      <w:r w:rsidRPr="00B109EB">
        <w:rPr>
          <w:rFonts w:ascii="Arial" w:eastAsia="Lucida Sans Unicode" w:hAnsi="Arial" w:cs="Arial"/>
          <w:lang w:eastAsia="cs-CZ"/>
        </w:rPr>
        <w:tab/>
      </w:r>
      <w:r>
        <w:rPr>
          <w:rFonts w:ascii="Arial" w:eastAsia="Lucida Sans Unicode" w:hAnsi="Arial" w:cs="Arial"/>
          <w:lang w:eastAsia="cs-CZ"/>
        </w:rPr>
        <w:t>Ing. Renata Číhalová, ředitelka KPÚ pro JMK</w:t>
      </w:r>
    </w:p>
    <w:p w14:paraId="0902E10B" w14:textId="77777777" w:rsidR="006C2A44" w:rsidRDefault="006C2A44" w:rsidP="006C2A44">
      <w:pPr>
        <w:widowControl w:val="0"/>
        <w:tabs>
          <w:tab w:val="left" w:pos="4536"/>
        </w:tabs>
        <w:suppressAutoHyphens/>
        <w:spacing w:after="0" w:line="240" w:lineRule="auto"/>
        <w:jc w:val="both"/>
        <w:rPr>
          <w:rFonts w:ascii="Arial" w:eastAsia="Lucida Sans Unicode" w:hAnsi="Arial" w:cs="Arial"/>
          <w:lang w:eastAsia="cs-CZ"/>
        </w:rPr>
      </w:pPr>
    </w:p>
    <w:p w14:paraId="4E8027C8" w14:textId="77777777" w:rsidR="006C2A44" w:rsidRPr="00B109EB" w:rsidRDefault="006C2A44" w:rsidP="006C2A44">
      <w:pPr>
        <w:widowControl w:val="0"/>
        <w:tabs>
          <w:tab w:val="left" w:pos="4536"/>
        </w:tabs>
        <w:suppressAutoHyphens/>
        <w:spacing w:after="0" w:line="240" w:lineRule="auto"/>
        <w:jc w:val="both"/>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jsou </w:t>
      </w:r>
      <w:r w:rsidRPr="00B109EB">
        <w:rPr>
          <w:rFonts w:ascii="Arial" w:eastAsia="Lucida Sans Unicode" w:hAnsi="Arial" w:cs="Arial"/>
          <w:snapToGrid w:val="0"/>
          <w:lang w:eastAsia="cs-CZ"/>
        </w:rPr>
        <w:t>oprávněn</w:t>
      </w:r>
      <w:r>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Pr="005F325F">
        <w:rPr>
          <w:rFonts w:ascii="Arial" w:eastAsia="Lucida Sans Unicode" w:hAnsi="Arial" w:cs="Arial"/>
          <w:snapToGrid w:val="0"/>
          <w:lang w:eastAsia="cs-CZ"/>
        </w:rPr>
        <w:t>Ing. Pavel Zajíček, vedoucí pobočky Břeclav</w:t>
      </w:r>
      <w:r w:rsidRPr="00B109EB">
        <w:rPr>
          <w:rFonts w:ascii="Arial" w:eastAsia="Lucida Sans Unicode" w:hAnsi="Arial" w:cs="Arial"/>
          <w:lang w:eastAsia="cs-CZ"/>
        </w:rPr>
        <w:t xml:space="preserve"> </w:t>
      </w:r>
    </w:p>
    <w:p w14:paraId="2582F3C2" w14:textId="77777777" w:rsidR="006C2A44" w:rsidRPr="00D34331" w:rsidRDefault="006C2A44" w:rsidP="006C2A44">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D34331">
        <w:rPr>
          <w:rFonts w:ascii="Arial" w:eastAsia="Lucida Sans Unicode" w:hAnsi="Arial" w:cs="Arial"/>
          <w:lang w:eastAsia="cs-CZ"/>
        </w:rPr>
        <w:t xml:space="preserve">Ing. Mária Tisarová, odborný rada Pobočky </w:t>
      </w:r>
      <w:r w:rsidRPr="00D34331">
        <w:rPr>
          <w:rFonts w:ascii="Arial" w:eastAsia="Lucida Sans Unicode" w:hAnsi="Arial" w:cs="Arial"/>
          <w:lang w:eastAsia="cs-CZ"/>
        </w:rPr>
        <w:br/>
        <w:t xml:space="preserve">                                                                          </w:t>
      </w:r>
      <w:r w:rsidRPr="00D34331">
        <w:rPr>
          <w:rFonts w:ascii="Arial" w:eastAsia="Lucida Sans Unicode" w:hAnsi="Arial" w:cs="Arial"/>
          <w:snapToGrid w:val="0"/>
          <w:lang w:eastAsia="cs-CZ"/>
        </w:rPr>
        <w:t>Břeclav</w:t>
      </w:r>
    </w:p>
    <w:p w14:paraId="2BCE139F" w14:textId="77777777" w:rsidR="006C2A44" w:rsidRPr="00D31FBB" w:rsidRDefault="006C2A44" w:rsidP="006C2A44">
      <w:pPr>
        <w:overflowPunct w:val="0"/>
        <w:autoSpaceDE w:val="0"/>
        <w:autoSpaceDN w:val="0"/>
        <w:adjustRightInd w:val="0"/>
        <w:spacing w:after="0"/>
        <w:jc w:val="both"/>
        <w:textAlignment w:val="baseline"/>
        <w:rPr>
          <w:rFonts w:ascii="Arial" w:eastAsia="Times New Roman" w:hAnsi="Arial" w:cs="Arial"/>
          <w:bCs/>
          <w:lang w:eastAsia="cs-CZ"/>
        </w:rPr>
      </w:pPr>
      <w:r w:rsidRPr="00D34331">
        <w:rPr>
          <w:rFonts w:ascii="Arial" w:eastAsia="Times New Roman" w:hAnsi="Arial" w:cs="Arial"/>
          <w:bCs/>
          <w:lang w:eastAsia="cs-CZ"/>
        </w:rPr>
        <w:t xml:space="preserve">Adresa: </w:t>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r>
      <w:r w:rsidRPr="00D34331">
        <w:rPr>
          <w:rFonts w:ascii="Arial" w:eastAsia="Times New Roman" w:hAnsi="Arial" w:cs="Arial"/>
          <w:bCs/>
          <w:lang w:eastAsia="cs-CZ"/>
        </w:rPr>
        <w:tab/>
        <w:t xml:space="preserve"> Náměstí T. G. Masaryka 2957/9a, 690 02 Břeclav</w:t>
      </w:r>
      <w:r w:rsidRPr="00EE5BD6">
        <w:rPr>
          <w:rFonts w:ascii="Arial" w:eastAsia="Times New Roman" w:hAnsi="Arial" w:cs="Arial"/>
          <w:bCs/>
          <w:lang w:eastAsia="cs-CZ"/>
        </w:rPr>
        <w:t xml:space="preserve"> </w:t>
      </w:r>
    </w:p>
    <w:p w14:paraId="1BD392CE" w14:textId="77777777" w:rsidR="006C2A44" w:rsidRPr="005F325F" w:rsidRDefault="006C2A44" w:rsidP="006C2A44">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Tel.:                                                                   727 956 365</w:t>
      </w:r>
      <w:r w:rsidRPr="005F325F">
        <w:rPr>
          <w:rFonts w:ascii="Arial" w:eastAsia="Lucida Sans Unicode" w:hAnsi="Arial" w:cs="Arial"/>
          <w:lang w:eastAsia="cs-CZ"/>
        </w:rPr>
        <w:tab/>
      </w:r>
    </w:p>
    <w:p w14:paraId="1EB3ACB9" w14:textId="77777777" w:rsidR="006C2A44" w:rsidRPr="005F325F" w:rsidRDefault="006C2A44" w:rsidP="006C2A44">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Pr="005F325F">
        <w:rPr>
          <w:rFonts w:ascii="Arial" w:eastAsia="Lucida Sans Unicode" w:hAnsi="Arial" w:cs="Arial"/>
          <w:lang w:eastAsia="cs-CZ"/>
        </w:rPr>
        <w:tab/>
        <w:t>breclav.pk@spucr.cz</w:t>
      </w:r>
    </w:p>
    <w:p w14:paraId="6DF5FE69" w14:textId="77777777" w:rsidR="006C2A44" w:rsidRPr="00093483" w:rsidRDefault="006C2A44" w:rsidP="006C2A44">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112DEDBF" w14:textId="77777777" w:rsidR="006C2A44" w:rsidRPr="00093483" w:rsidRDefault="006C2A44" w:rsidP="006C2A44">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2A066592" w14:textId="77777777" w:rsidR="006C2A44" w:rsidRPr="00093483" w:rsidRDefault="006C2A44" w:rsidP="006C2A44">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527359D2" w14:textId="77777777" w:rsidR="006C2A44" w:rsidRPr="00093483" w:rsidRDefault="006C2A44" w:rsidP="006C2A44">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2E49A794" w14:textId="77777777" w:rsidR="006C2A44" w:rsidRPr="00093483" w:rsidRDefault="006C2A44" w:rsidP="006C2A44">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5AAEADE2" w14:textId="77777777" w:rsidR="006C2A44" w:rsidRPr="00594BBC" w:rsidRDefault="006C2A44" w:rsidP="006C2A44">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2DF46924" w:rsidR="006615F7" w:rsidRPr="00594BBC" w:rsidRDefault="00DE457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Název</w:t>
      </w:r>
      <w:r w:rsidR="00133FD7">
        <w:rPr>
          <w:rFonts w:ascii="Arial" w:eastAsia="Times New Roman" w:hAnsi="Arial" w:cs="Arial"/>
          <w:b/>
          <w:lang w:eastAsia="cs-CZ"/>
        </w:rPr>
        <w:t xml:space="preserve">: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Pr>
          <w:rFonts w:ascii="Arial" w:eastAsia="Times New Roman" w:hAnsi="Arial" w:cs="Arial"/>
          <w:lang w:eastAsia="cs-CZ"/>
        </w:rPr>
        <w:tab/>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0AB1156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64298A" w:rsidRPr="00DE457B">
        <w:rPr>
          <w:rFonts w:ascii="Arial" w:eastAsia="Times New Roman" w:hAnsi="Arial" w:cs="Arial"/>
          <w:b/>
          <w:bCs/>
          <w:snapToGrid w:val="0"/>
          <w:lang w:eastAsia="cs-CZ"/>
        </w:rPr>
        <w:t>Stavba polních cest HC19a, HC20, HC22 a HC23 v k.ú. Němčičky u Hustopečí</w:t>
      </w:r>
      <w:r w:rsidR="0064298A" w:rsidRPr="0064298A">
        <w:rPr>
          <w:rFonts w:ascii="Arial" w:eastAsia="Times New Roman" w:hAnsi="Arial" w:cs="Arial"/>
          <w:b/>
          <w:bCs/>
          <w:snapToGrid w:val="0"/>
          <w:lang w:eastAsia="cs-CZ"/>
        </w:rPr>
        <w:t xml:space="preserve"> </w:t>
      </w:r>
      <w:r w:rsidR="000B4D43" w:rsidRPr="0064298A">
        <w:rPr>
          <w:rFonts w:ascii="Arial" w:eastAsia="Times New Roman" w:hAnsi="Arial" w:cs="Arial"/>
          <w:bCs/>
          <w:snapToGrid w:val="0"/>
          <w:lang w:eastAsia="cs-CZ"/>
        </w:rPr>
        <w:t>(</w:t>
      </w:r>
      <w:r w:rsidR="008C18A0" w:rsidRPr="0064298A">
        <w:rPr>
          <w:rFonts w:ascii="Arial" w:eastAsia="Times New Roman" w:hAnsi="Arial" w:cs="Arial"/>
          <w:bCs/>
          <w:snapToGrid w:val="0"/>
        </w:rPr>
        <w:t>dále jen „veřejná zakázka“)</w:t>
      </w:r>
      <w:r w:rsidR="008C18A0" w:rsidRPr="0064298A">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5F726210" w14:textId="77777777" w:rsidR="004A39B4" w:rsidRDefault="006615F7" w:rsidP="004A39B4">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004A39B4" w:rsidRPr="00F27259">
        <w:rPr>
          <w:rFonts w:ascii="Arial" w:eastAsia="Times New Roman" w:hAnsi="Arial" w:cs="Arial"/>
          <w:bCs/>
          <w:snapToGrid w:val="0"/>
          <w:color w:val="FF0000"/>
          <w:highlight w:val="lightGray"/>
          <w:lang w:eastAsia="cs-CZ"/>
        </w:rPr>
        <w:t xml:space="preserve">bude dopsáno před podpisem </w:t>
      </w:r>
      <w:r w:rsidR="004A39B4">
        <w:rPr>
          <w:rFonts w:ascii="Arial" w:eastAsia="Times New Roman" w:hAnsi="Arial" w:cs="Arial"/>
          <w:bCs/>
          <w:snapToGrid w:val="0"/>
          <w:color w:val="FF0000"/>
          <w:highlight w:val="lightGray"/>
          <w:lang w:eastAsia="cs-CZ"/>
        </w:rPr>
        <w:t>smlouvy</w:t>
      </w:r>
      <w:r w:rsidR="004A39B4" w:rsidRPr="00594BBC">
        <w:rPr>
          <w:rFonts w:ascii="Arial" w:eastAsia="Times New Roman" w:hAnsi="Arial" w:cs="Arial"/>
          <w:lang w:eastAsia="cs-CZ"/>
        </w:rPr>
        <w:t xml:space="preserve"> </w:t>
      </w:r>
    </w:p>
    <w:p w14:paraId="75F9F689" w14:textId="192A75D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C90A32">
        <w:rPr>
          <w:rFonts w:ascii="Arial" w:eastAsia="Times New Roman" w:hAnsi="Arial" w:cs="Arial"/>
          <w:b/>
          <w:bCs/>
          <w:snapToGrid w:val="0"/>
          <w:lang w:val="de-DE" w:eastAsia="cs-CZ"/>
        </w:rPr>
        <w:t>2</w:t>
      </w:r>
      <w:r w:rsidR="002D2844">
        <w:rPr>
          <w:rFonts w:ascii="Arial" w:eastAsia="Times New Roman" w:hAnsi="Arial" w:cs="Arial"/>
          <w:b/>
          <w:bCs/>
          <w:snapToGrid w:val="0"/>
          <w:lang w:val="de-DE" w:eastAsia="cs-CZ"/>
        </w:rPr>
        <w:t>4</w:t>
      </w:r>
      <w:r w:rsidR="00C90A32">
        <w:rPr>
          <w:rFonts w:ascii="Arial" w:eastAsia="Times New Roman" w:hAnsi="Arial" w:cs="Arial"/>
          <w:b/>
          <w:bCs/>
          <w:snapToGrid w:val="0"/>
          <w:lang w:val="de-DE" w:eastAsia="cs-CZ"/>
        </w:rPr>
        <w:t>. 4. 2023</w:t>
      </w:r>
    </w:p>
    <w:p w14:paraId="240433B4" w14:textId="77777777" w:rsidR="004A39B4" w:rsidRDefault="006615F7" w:rsidP="004A39B4">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4A39B4" w:rsidRPr="00F27259">
        <w:rPr>
          <w:rFonts w:ascii="Arial" w:eastAsia="Times New Roman" w:hAnsi="Arial" w:cs="Arial"/>
          <w:bCs/>
          <w:snapToGrid w:val="0"/>
          <w:color w:val="FF0000"/>
          <w:highlight w:val="lightGray"/>
          <w:lang w:eastAsia="cs-CZ"/>
        </w:rPr>
        <w:t xml:space="preserve">bude dopsáno před podpisem </w:t>
      </w:r>
      <w:r w:rsidR="004A39B4">
        <w:rPr>
          <w:rFonts w:ascii="Arial" w:eastAsia="Times New Roman" w:hAnsi="Arial" w:cs="Arial"/>
          <w:bCs/>
          <w:snapToGrid w:val="0"/>
          <w:color w:val="FF0000"/>
          <w:highlight w:val="lightGray"/>
          <w:lang w:eastAsia="cs-CZ"/>
        </w:rPr>
        <w:t>smlouvy</w:t>
      </w:r>
      <w:r w:rsidR="004A39B4" w:rsidRPr="00594BBC">
        <w:rPr>
          <w:rFonts w:ascii="Arial" w:eastAsia="Times New Roman" w:hAnsi="Arial" w:cs="Arial"/>
          <w:lang w:eastAsia="cs-CZ"/>
        </w:rPr>
        <w:t xml:space="preserve"> </w:t>
      </w:r>
    </w:p>
    <w:p w14:paraId="2347F5DD" w14:textId="62785CD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4A39B4">
        <w:rPr>
          <w:rFonts w:ascii="Arial" w:eastAsia="Times New Roman" w:hAnsi="Arial" w:cs="Times New Roman"/>
          <w:szCs w:val="24"/>
          <w:lang w:eastAsia="cs-CZ"/>
        </w:rPr>
        <w:t>3.10</w:t>
      </w:r>
      <w:r w:rsidR="004A39B4" w:rsidRPr="00C25677">
        <w:rPr>
          <w:rFonts w:ascii="Arial" w:eastAsia="Times New Roman" w:hAnsi="Arial" w:cs="Times New Roman"/>
          <w:szCs w:val="24"/>
          <w:lang w:eastAsia="cs-CZ"/>
        </w:rPr>
        <w:t xml:space="preserve">.2022, </w:t>
      </w:r>
      <w:r w:rsidR="004A39B4" w:rsidRPr="004A39B4">
        <w:rPr>
          <w:rFonts w:ascii="Arial" w:eastAsia="Times New Roman" w:hAnsi="Arial" w:cs="Times New Roman"/>
          <w:szCs w:val="24"/>
          <w:lang w:eastAsia="cs-CZ"/>
        </w:rPr>
        <w:t>č.j. MUH/71144/22/393</w:t>
      </w:r>
      <w:r w:rsidR="004A39B4" w:rsidRPr="00C25677">
        <w:rPr>
          <w:rFonts w:ascii="Arial" w:eastAsia="Times New Roman" w:hAnsi="Arial" w:cs="Times New Roman"/>
          <w:szCs w:val="24"/>
          <w:lang w:eastAsia="cs-CZ"/>
        </w:rPr>
        <w:t xml:space="preserve">, právní moc dne </w:t>
      </w:r>
      <w:r w:rsidR="004A39B4">
        <w:rPr>
          <w:rFonts w:ascii="Arial" w:eastAsia="Times New Roman" w:hAnsi="Arial" w:cs="Times New Roman"/>
          <w:szCs w:val="24"/>
          <w:lang w:eastAsia="cs-CZ"/>
        </w:rPr>
        <w:t>3.12</w:t>
      </w:r>
      <w:r w:rsidR="004A39B4" w:rsidRPr="00C25677">
        <w:rPr>
          <w:rFonts w:ascii="Arial" w:eastAsia="Times New Roman" w:hAnsi="Arial" w:cs="Times New Roman"/>
          <w:szCs w:val="24"/>
          <w:lang w:eastAsia="cs-CZ"/>
        </w:rPr>
        <w:t>.2022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4DB23574" w:rsidR="00D6259E" w:rsidRPr="00DE457B" w:rsidRDefault="00D6259E" w:rsidP="00493C26">
      <w:pPr>
        <w:pStyle w:val="Odstavecseseznamem"/>
        <w:numPr>
          <w:ilvl w:val="0"/>
          <w:numId w:val="3"/>
        </w:numPr>
        <w:jc w:val="both"/>
        <w:rPr>
          <w:rFonts w:ascii="Arial" w:hAnsi="Arial" w:cs="Arial"/>
          <w:lang w:val="x-none"/>
        </w:rPr>
      </w:pPr>
      <w:r w:rsidRPr="00594BBC">
        <w:rPr>
          <w:rFonts w:ascii="Arial" w:hAnsi="Arial" w:cs="Arial"/>
          <w:lang w:val="x-none"/>
        </w:rPr>
        <w:t xml:space="preserve">Účelem smlouvy je zajištění </w:t>
      </w:r>
      <w:r w:rsidRPr="00DE457B">
        <w:rPr>
          <w:rFonts w:ascii="Arial" w:hAnsi="Arial" w:cs="Arial"/>
          <w:lang w:val="x-none"/>
        </w:rPr>
        <w:t>realizace společných zařízení navržených v rámci komplexní</w:t>
      </w:r>
      <w:r w:rsidRPr="00DE457B">
        <w:rPr>
          <w:rFonts w:ascii="Arial" w:hAnsi="Arial" w:cs="Arial"/>
        </w:rPr>
        <w:t>ch</w:t>
      </w:r>
      <w:r w:rsidRPr="00DE457B">
        <w:rPr>
          <w:rFonts w:ascii="Arial" w:hAnsi="Arial" w:cs="Arial"/>
          <w:lang w:val="x-none"/>
        </w:rPr>
        <w:t xml:space="preserve"> pozemkov</w:t>
      </w:r>
      <w:r w:rsidRPr="00DE457B">
        <w:rPr>
          <w:rFonts w:ascii="Arial" w:hAnsi="Arial" w:cs="Arial"/>
        </w:rPr>
        <w:t>ých</w:t>
      </w:r>
      <w:r w:rsidRPr="00DE457B">
        <w:rPr>
          <w:rFonts w:ascii="Arial" w:hAnsi="Arial" w:cs="Arial"/>
          <w:lang w:val="x-none"/>
        </w:rPr>
        <w:t xml:space="preserve"> úprav v</w:t>
      </w:r>
      <w:r w:rsidR="00493C26" w:rsidRPr="00DE457B">
        <w:rPr>
          <w:rFonts w:ascii="Arial" w:hAnsi="Arial" w:cs="Arial"/>
          <w:lang w:val="x-none"/>
        </w:rPr>
        <w:t> </w:t>
      </w:r>
      <w:r w:rsidR="00493C26" w:rsidRPr="00DE457B">
        <w:rPr>
          <w:rFonts w:ascii="Arial" w:hAnsi="Arial" w:cs="Arial"/>
          <w:b/>
        </w:rPr>
        <w:t>k.ú. Němčičky u Hustopečí</w:t>
      </w:r>
      <w:r w:rsidRPr="00DE457B">
        <w:rPr>
          <w:rFonts w:ascii="Arial" w:hAnsi="Arial" w:cs="Arial"/>
          <w:lang w:val="x-none"/>
        </w:rPr>
        <w:t xml:space="preserve"> dle zákona č. 139/2002 Sb., o pozemkových úpravách a pozemkových úřadech, ve znění</w:t>
      </w:r>
      <w:r w:rsidR="00493C26" w:rsidRPr="00DE457B">
        <w:rPr>
          <w:rFonts w:ascii="Arial" w:hAnsi="Arial" w:cs="Arial"/>
        </w:rPr>
        <w:t xml:space="preserve"> </w:t>
      </w:r>
      <w:r w:rsidRPr="00DE457B">
        <w:rPr>
          <w:rFonts w:ascii="Arial" w:hAnsi="Arial" w:cs="Arial"/>
          <w:lang w:val="x-none"/>
        </w:rPr>
        <w:t xml:space="preserve">pozdějších předpisů a o změně zákona č. 229/1991 Sb., o úpravě vlastnických vztahů k půdě a jinému zemědělskému majetku, ve znění pozdějších předpisů, a to v souladu se zadávací dokumentací </w:t>
      </w:r>
      <w:r w:rsidR="00DA3E16" w:rsidRPr="00DE457B">
        <w:rPr>
          <w:rFonts w:ascii="Arial" w:hAnsi="Arial" w:cs="Arial"/>
          <w:lang w:val="x-none"/>
        </w:rPr>
        <w:t>veřejné</w:t>
      </w:r>
      <w:r w:rsidRPr="00DE457B">
        <w:rPr>
          <w:rFonts w:ascii="Arial" w:hAnsi="Arial" w:cs="Arial"/>
          <w:lang w:val="x-none"/>
        </w:rPr>
        <w:t xml:space="preserve"> zakázky (dále jen „</w:t>
      </w:r>
      <w:r w:rsidRPr="00DE457B">
        <w:rPr>
          <w:rFonts w:ascii="Arial" w:hAnsi="Arial" w:cs="Arial"/>
          <w:b/>
          <w:lang w:val="x-none"/>
        </w:rPr>
        <w:t>Zadávací dokumentace</w:t>
      </w:r>
      <w:r w:rsidRPr="00DE457B">
        <w:rPr>
          <w:rFonts w:ascii="Arial" w:hAnsi="Arial" w:cs="Arial"/>
          <w:lang w:val="x-none"/>
        </w:rPr>
        <w:t xml:space="preserve">“).  </w:t>
      </w:r>
    </w:p>
    <w:p w14:paraId="665B84F7" w14:textId="6B0CACE3" w:rsidR="00D6259E" w:rsidRPr="00594BBC" w:rsidRDefault="00D6259E" w:rsidP="00D6259E">
      <w:pPr>
        <w:pStyle w:val="Odstavecseseznamem"/>
        <w:numPr>
          <w:ilvl w:val="0"/>
          <w:numId w:val="3"/>
        </w:numPr>
        <w:jc w:val="both"/>
        <w:rPr>
          <w:rFonts w:ascii="Arial" w:hAnsi="Arial" w:cs="Arial"/>
        </w:rPr>
      </w:pPr>
      <w:r w:rsidRPr="00DE457B">
        <w:rPr>
          <w:rFonts w:ascii="Arial" w:hAnsi="Arial" w:cs="Arial"/>
        </w:rPr>
        <w:t xml:space="preserve">Předmětem smlouvy je provedení stavby </w:t>
      </w:r>
      <w:r w:rsidR="00493C26" w:rsidRPr="00DE457B">
        <w:rPr>
          <w:rFonts w:ascii="Arial" w:hAnsi="Arial" w:cs="Arial"/>
        </w:rPr>
        <w:t xml:space="preserve">polních cest HC19a, HC20, HC22 a HC23 v k.ú. </w:t>
      </w:r>
      <w:bookmarkStart w:id="2" w:name="_Hlk132199000"/>
      <w:r w:rsidR="00493C26" w:rsidRPr="00DE457B">
        <w:rPr>
          <w:rFonts w:ascii="Arial" w:hAnsi="Arial" w:cs="Arial"/>
        </w:rPr>
        <w:t>Němčičky u Hustopečí</w:t>
      </w:r>
      <w:bookmarkEnd w:id="2"/>
      <w:r w:rsidR="00493C26" w:rsidRPr="00DE457B">
        <w:rPr>
          <w:rFonts w:ascii="Arial" w:hAnsi="Arial" w:cs="Arial"/>
        </w:rPr>
        <w:t xml:space="preserve"> </w:t>
      </w:r>
      <w:r w:rsidRPr="00DE457B">
        <w:rPr>
          <w:rFonts w:ascii="Arial" w:hAnsi="Arial" w:cs="Arial"/>
        </w:rPr>
        <w:t>(dále jen „</w:t>
      </w:r>
      <w:r w:rsidRPr="00DE457B">
        <w:rPr>
          <w:rFonts w:ascii="Arial" w:hAnsi="Arial" w:cs="Arial"/>
          <w:b/>
        </w:rPr>
        <w:t>dílo</w:t>
      </w:r>
      <w:r w:rsidRPr="00DE457B">
        <w:rPr>
          <w:rFonts w:ascii="Arial" w:hAnsi="Arial" w:cs="Arial"/>
        </w:rPr>
        <w:t>“) zhotovitelem v rozsahu a za podmínek ujednaných v této smlouvě a v jejích přílohách,</w:t>
      </w:r>
      <w:r w:rsidRPr="00594BBC">
        <w:rPr>
          <w:rFonts w:ascii="Arial" w:hAnsi="Arial" w:cs="Arial"/>
        </w:rPr>
        <w:t xml:space="preserve">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4" w:name="_Hlk40280986"/>
    </w:p>
    <w:bookmarkEnd w:id="4"/>
    <w:p w14:paraId="2B69C98F" w14:textId="77777777" w:rsidR="00274C77" w:rsidRDefault="00274C77" w:rsidP="00CA3CCF">
      <w:pPr>
        <w:rPr>
          <w:rFonts w:ascii="Arial" w:hAnsi="Arial" w:cs="Arial"/>
          <w:b/>
          <w:u w:val="single"/>
        </w:rPr>
      </w:pPr>
    </w:p>
    <w:p w14:paraId="6D4E3351" w14:textId="5C858D1E" w:rsidR="00D6259E" w:rsidRPr="00DE457B" w:rsidRDefault="00DA3E16" w:rsidP="001216DB">
      <w:pPr>
        <w:jc w:val="center"/>
        <w:rPr>
          <w:rFonts w:ascii="Arial" w:hAnsi="Arial" w:cs="Arial"/>
          <w:b/>
          <w:u w:val="single"/>
        </w:rPr>
      </w:pPr>
      <w:r w:rsidRPr="00DE457B">
        <w:rPr>
          <w:rFonts w:ascii="Arial" w:hAnsi="Arial" w:cs="Arial"/>
          <w:b/>
          <w:u w:val="single"/>
        </w:rPr>
        <w:t>Čl.II Rozsah</w:t>
      </w:r>
      <w:r w:rsidR="00D6259E" w:rsidRPr="00DE457B">
        <w:rPr>
          <w:rFonts w:ascii="Arial" w:hAnsi="Arial" w:cs="Arial"/>
          <w:b/>
          <w:u w:val="single"/>
        </w:rPr>
        <w:t xml:space="preserve"> a specifikace předmětu smlouvy</w:t>
      </w:r>
    </w:p>
    <w:p w14:paraId="6C138BD5" w14:textId="77777777" w:rsidR="00D6259E" w:rsidRPr="00DE457B" w:rsidRDefault="00D6259E" w:rsidP="00D6259E">
      <w:pPr>
        <w:pStyle w:val="Odstavecseseznamem"/>
        <w:numPr>
          <w:ilvl w:val="0"/>
          <w:numId w:val="4"/>
        </w:numPr>
        <w:jc w:val="both"/>
        <w:rPr>
          <w:rFonts w:ascii="Arial" w:hAnsi="Arial" w:cs="Arial"/>
        </w:rPr>
      </w:pPr>
      <w:r w:rsidRPr="00DE457B">
        <w:rPr>
          <w:rFonts w:ascii="Arial" w:hAnsi="Arial" w:cs="Arial"/>
          <w:lang w:val="x-none"/>
        </w:rPr>
        <w:t xml:space="preserve">Dílem se rozumí </w:t>
      </w:r>
      <w:r w:rsidRPr="00DE457B">
        <w:rPr>
          <w:rFonts w:ascii="Arial" w:hAnsi="Arial" w:cs="Arial"/>
        </w:rPr>
        <w:t>zhotovení následující stavby</w:t>
      </w:r>
      <w:r w:rsidRPr="00DE457B">
        <w:rPr>
          <w:rFonts w:ascii="Arial" w:hAnsi="Arial" w:cs="Arial"/>
          <w:lang w:val="x-none"/>
        </w:rPr>
        <w:t>:</w:t>
      </w:r>
    </w:p>
    <w:p w14:paraId="44E84950" w14:textId="62147999" w:rsidR="00D6259E" w:rsidRPr="00DE457B" w:rsidRDefault="00D6259E" w:rsidP="00D6259E">
      <w:pPr>
        <w:jc w:val="both"/>
        <w:rPr>
          <w:rFonts w:ascii="Arial" w:hAnsi="Arial" w:cs="Arial"/>
          <w:b/>
        </w:rPr>
      </w:pPr>
      <w:r w:rsidRPr="00DE457B">
        <w:rPr>
          <w:rFonts w:ascii="Arial" w:hAnsi="Arial" w:cs="Arial"/>
          <w:lang w:val="x-none"/>
        </w:rPr>
        <w:t xml:space="preserve">Název </w:t>
      </w:r>
      <w:r w:rsidRPr="00DE457B">
        <w:rPr>
          <w:rFonts w:ascii="Arial" w:hAnsi="Arial" w:cs="Arial"/>
        </w:rPr>
        <w:t>díla</w:t>
      </w:r>
      <w:r w:rsidRPr="00DE457B">
        <w:rPr>
          <w:rFonts w:ascii="Arial" w:hAnsi="Arial" w:cs="Arial"/>
          <w:lang w:val="x-none"/>
        </w:rPr>
        <w:t xml:space="preserve">: </w:t>
      </w:r>
      <w:r w:rsidRPr="00DE457B">
        <w:rPr>
          <w:rFonts w:ascii="Arial" w:hAnsi="Arial" w:cs="Arial"/>
          <w:b/>
        </w:rPr>
        <w:t xml:space="preserve">          </w:t>
      </w:r>
      <w:r w:rsidR="00493C26" w:rsidRPr="00DE457B">
        <w:rPr>
          <w:rFonts w:ascii="Arial" w:hAnsi="Arial" w:cs="Arial"/>
          <w:b/>
          <w:bCs/>
        </w:rPr>
        <w:t>Stavba polních cest HC19a, HC20, HC22 a HC23 v k.ú. Němčičky u Hustopečí</w:t>
      </w:r>
    </w:p>
    <w:p w14:paraId="1E51614C" w14:textId="4934A963" w:rsidR="00D6259E" w:rsidRPr="00AA3E94" w:rsidRDefault="00D6259E" w:rsidP="00D6259E">
      <w:pPr>
        <w:jc w:val="both"/>
        <w:rPr>
          <w:rFonts w:ascii="Arial" w:hAnsi="Arial" w:cs="Arial"/>
          <w:bCs/>
        </w:rPr>
      </w:pPr>
      <w:r w:rsidRPr="00DE457B">
        <w:rPr>
          <w:rFonts w:ascii="Arial" w:hAnsi="Arial" w:cs="Arial"/>
          <w:lang w:val="x-none"/>
        </w:rPr>
        <w:t xml:space="preserve">Místo </w:t>
      </w:r>
      <w:r w:rsidRPr="00DE457B">
        <w:rPr>
          <w:rFonts w:ascii="Arial" w:hAnsi="Arial" w:cs="Arial"/>
        </w:rPr>
        <w:t>stavby</w:t>
      </w:r>
      <w:r w:rsidRPr="00DE457B">
        <w:rPr>
          <w:rFonts w:ascii="Arial" w:hAnsi="Arial" w:cs="Arial"/>
          <w:lang w:val="x-none"/>
        </w:rPr>
        <w:t xml:space="preserve">:    </w:t>
      </w:r>
      <w:r w:rsidRPr="00DE457B">
        <w:rPr>
          <w:rFonts w:ascii="Arial" w:hAnsi="Arial" w:cs="Arial"/>
        </w:rPr>
        <w:t xml:space="preserve">    </w:t>
      </w:r>
      <w:r w:rsidR="00493C26" w:rsidRPr="00DE457B">
        <w:rPr>
          <w:rFonts w:ascii="Arial" w:hAnsi="Arial" w:cs="Arial"/>
          <w:b/>
          <w:bCs/>
        </w:rPr>
        <w:t>k.ú. Ně</w:t>
      </w:r>
      <w:r w:rsidR="00493C26">
        <w:rPr>
          <w:rFonts w:ascii="Arial" w:hAnsi="Arial" w:cs="Arial"/>
          <w:b/>
          <w:bCs/>
        </w:rPr>
        <w:t>mčičky u Hustopečí, okres Břeclav, Jihomoravský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C78A96F"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DE457B">
        <w:rPr>
          <w:rFonts w:ascii="Arial" w:hAnsi="Arial" w:cs="Arial"/>
        </w:rPr>
        <w:t xml:space="preserve">specifikován </w:t>
      </w:r>
      <w:r w:rsidRPr="00DE457B">
        <w:rPr>
          <w:rFonts w:ascii="Arial" w:hAnsi="Arial" w:cs="Arial"/>
          <w:lang w:val="x-none"/>
        </w:rPr>
        <w:t>v projektové dokumentaci</w:t>
      </w:r>
      <w:r w:rsidR="001574EC" w:rsidRPr="00DE457B">
        <w:rPr>
          <w:rFonts w:ascii="Arial" w:hAnsi="Arial" w:cs="Arial"/>
        </w:rPr>
        <w:t>, zpracované</w:t>
      </w:r>
      <w:r w:rsidRPr="00DE457B">
        <w:rPr>
          <w:rFonts w:ascii="Arial" w:hAnsi="Arial" w:cs="Arial"/>
        </w:rPr>
        <w:t xml:space="preserve"> </w:t>
      </w:r>
      <w:r w:rsidR="007066DD" w:rsidRPr="00DE457B">
        <w:rPr>
          <w:rFonts w:ascii="Arial" w:hAnsi="Arial" w:cs="Arial"/>
        </w:rPr>
        <w:t>dle vyhlášky č.169/2016 Sb.</w:t>
      </w:r>
      <w:r w:rsidRPr="00DE457B">
        <w:rPr>
          <w:rFonts w:ascii="Arial" w:hAnsi="Arial" w:cs="Arial"/>
          <w:lang w:val="x-none"/>
        </w:rPr>
        <w:t xml:space="preserve"> projekční</w:t>
      </w:r>
      <w:r w:rsidR="00935617" w:rsidRPr="00DE457B">
        <w:rPr>
          <w:rFonts w:ascii="Arial" w:hAnsi="Arial" w:cs="Arial"/>
        </w:rPr>
        <w:t xml:space="preserve"> </w:t>
      </w:r>
      <w:r w:rsidRPr="00DE457B">
        <w:rPr>
          <w:rFonts w:ascii="Arial" w:hAnsi="Arial" w:cs="Arial"/>
          <w:lang w:val="x-none"/>
        </w:rPr>
        <w:t>společnost</w:t>
      </w:r>
      <w:r w:rsidR="001574EC" w:rsidRPr="00DE457B">
        <w:rPr>
          <w:rFonts w:ascii="Arial" w:hAnsi="Arial" w:cs="Arial"/>
        </w:rPr>
        <w:t>í</w:t>
      </w:r>
      <w:r w:rsidRPr="00DE457B">
        <w:rPr>
          <w:rFonts w:ascii="Arial" w:hAnsi="Arial" w:cs="Arial"/>
          <w:lang w:val="x-none"/>
        </w:rPr>
        <w:t xml:space="preserve"> </w:t>
      </w:r>
      <w:r w:rsidR="00DE457B" w:rsidRPr="00DE457B">
        <w:rPr>
          <w:rFonts w:ascii="Arial" w:hAnsi="Arial" w:cs="Arial"/>
          <w:b/>
          <w:bCs/>
        </w:rPr>
        <w:t xml:space="preserve">AGPOL s.r.o., Jungmannova 153/12, 779 00 Olomouc, IČO: 28597044, pod zakázkovým číslem 2959/060. </w:t>
      </w:r>
      <w:r w:rsidRPr="00DE457B">
        <w:rPr>
          <w:rFonts w:ascii="Arial" w:hAnsi="Arial" w:cs="Arial"/>
          <w:lang w:val="x-none"/>
        </w:rPr>
        <w:t>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DE457B" w:rsidRDefault="00D6259E" w:rsidP="00D6259E">
      <w:pPr>
        <w:pStyle w:val="Odstavecseseznamem"/>
        <w:numPr>
          <w:ilvl w:val="0"/>
          <w:numId w:val="4"/>
        </w:numPr>
        <w:jc w:val="both"/>
        <w:rPr>
          <w:rFonts w:ascii="Arial" w:hAnsi="Arial" w:cs="Arial"/>
          <w:lang w:val="x-none"/>
        </w:rPr>
      </w:pPr>
      <w:r w:rsidRPr="00594BBC">
        <w:rPr>
          <w:rFonts w:ascii="Arial" w:hAnsi="Arial" w:cs="Arial"/>
        </w:rPr>
        <w:t xml:space="preserve">Součástí </w:t>
      </w:r>
      <w:r w:rsidRPr="00DE457B">
        <w:rPr>
          <w:rFonts w:ascii="Arial" w:hAnsi="Arial" w:cs="Arial"/>
        </w:rPr>
        <w:t>realizace díla jsou tyto činnosti</w:t>
      </w:r>
      <w:r w:rsidRPr="00DE457B">
        <w:rPr>
          <w:rFonts w:ascii="Arial" w:hAnsi="Arial" w:cs="Arial"/>
          <w:lang w:val="x-none"/>
        </w:rPr>
        <w:t>:</w:t>
      </w:r>
    </w:p>
    <w:p w14:paraId="1256D9DC" w14:textId="1E451C51" w:rsidR="00D6259E" w:rsidRPr="00493C26" w:rsidRDefault="00D6259E" w:rsidP="008D4E02">
      <w:pPr>
        <w:pStyle w:val="Odstavecseseznamem"/>
        <w:numPr>
          <w:ilvl w:val="0"/>
          <w:numId w:val="5"/>
        </w:numPr>
        <w:jc w:val="both"/>
        <w:rPr>
          <w:rFonts w:ascii="Arial" w:hAnsi="Arial" w:cs="Arial"/>
          <w:strike/>
          <w:highlight w:val="yellow"/>
          <w:lang w:val="x-none"/>
        </w:rPr>
      </w:pPr>
      <w:r w:rsidRPr="00594BBC">
        <w:rPr>
          <w:rFonts w:ascii="Arial" w:hAnsi="Arial" w:cs="Arial"/>
        </w:rPr>
        <w:t>Z</w:t>
      </w:r>
      <w:r w:rsidRPr="00594BBC">
        <w:rPr>
          <w:rFonts w:ascii="Arial" w:hAnsi="Arial" w:cs="Arial"/>
          <w:lang w:val="x-none"/>
        </w:rPr>
        <w:t>ajištění dodávek materiálů a zařízení nezbytných pro řádné dokončení díla</w:t>
      </w:r>
      <w:r w:rsidRPr="00594BBC">
        <w:rPr>
          <w:rFonts w:ascii="Arial" w:hAnsi="Arial" w:cs="Arial"/>
        </w:rPr>
        <w:t>.</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12CC5303"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5"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5"/>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6" w:name="_Hlk16772920"/>
      <w:r w:rsidR="00032B6F">
        <w:rPr>
          <w:rFonts w:ascii="Arial" w:hAnsi="Arial" w:cs="Arial"/>
        </w:rPr>
        <w:t xml:space="preserve"> </w:t>
      </w:r>
      <w:r w:rsidR="00032B6F" w:rsidRPr="00032B6F">
        <w:rPr>
          <w:rFonts w:ascii="Arial" w:hAnsi="Arial" w:cs="Arial"/>
        </w:rPr>
        <w:t xml:space="preserve">o územním plánování a stavebním řádu (dále jen </w:t>
      </w:r>
      <w:r w:rsidR="00032B6F" w:rsidRPr="00032B6F">
        <w:rPr>
          <w:rFonts w:ascii="Arial" w:hAnsi="Arial" w:cs="Arial"/>
        </w:rPr>
        <w:lastRenderedPageBreak/>
        <w:t>„stavební zákon“)</w:t>
      </w:r>
      <w:r w:rsidR="00032B6F">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7" w:name="_Hlk13050168"/>
      <w:bookmarkStart w:id="8"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7"/>
    </w:p>
    <w:bookmarkEnd w:id="8"/>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9" w:name="_Hlk16500257"/>
      <w:r w:rsidR="00FC7304" w:rsidRPr="00FC7304">
        <w:rPr>
          <w:rFonts w:ascii="Arial" w:hAnsi="Arial" w:cs="Arial"/>
          <w:highlight w:val="yellow"/>
        </w:rPr>
        <w:t xml:space="preserve"> </w:t>
      </w:r>
    </w:p>
    <w:p w14:paraId="5AEC456A" w14:textId="51B76AD8" w:rsidR="00D6259E" w:rsidRPr="00FC7304" w:rsidRDefault="00FC7304" w:rsidP="00FC7304">
      <w:pPr>
        <w:pStyle w:val="Odstavecseseznamem"/>
        <w:ind w:left="1571"/>
        <w:jc w:val="both"/>
        <w:rPr>
          <w:rFonts w:ascii="Arial" w:hAnsi="Arial" w:cs="Arial"/>
          <w:lang w:val="x-none"/>
        </w:rPr>
      </w:pPr>
      <w:r w:rsidRPr="00DE457B">
        <w:rPr>
          <w:rFonts w:ascii="Arial" w:hAnsi="Arial" w:cs="Arial"/>
        </w:rPr>
        <w:t>Prověření</w:t>
      </w:r>
      <w:r w:rsidRPr="00DE457B">
        <w:t xml:space="preserve"> </w:t>
      </w:r>
      <w:r w:rsidRPr="00DE457B">
        <w:rPr>
          <w:rFonts w:ascii="Arial" w:hAnsi="Arial" w:cs="Arial"/>
        </w:rPr>
        <w:t>mocnosti finální vrstvy kontrolními vrty provedenými na své náklady, v</w:t>
      </w:r>
      <w:ins w:id="10" w:author="Králová Alžběta Ing." w:date="2023-02-17T08:48:00Z">
        <w:r w:rsidR="00DA3E16" w:rsidRPr="00DE457B">
          <w:rPr>
            <w:rFonts w:ascii="Arial" w:hAnsi="Arial" w:cs="Arial"/>
          </w:rPr>
          <w:t> </w:t>
        </w:r>
      </w:ins>
      <w:r w:rsidRPr="00DE457B">
        <w:rPr>
          <w:rFonts w:ascii="Arial" w:hAnsi="Arial" w:cs="Arial"/>
        </w:rPr>
        <w:t>místech</w:t>
      </w:r>
      <w:r w:rsidR="00DA3E16" w:rsidRPr="00DE457B">
        <w:rPr>
          <w:rFonts w:ascii="Arial" w:hAnsi="Arial" w:cs="Arial"/>
        </w:rPr>
        <w:t>,</w:t>
      </w:r>
      <w:r w:rsidRPr="00DE457B">
        <w:rPr>
          <w:rFonts w:ascii="Arial" w:hAnsi="Arial" w:cs="Arial"/>
        </w:rPr>
        <w:t xml:space="preserve"> kde určí objednatel, a to nejméně 2x na 500 m délky u cest </w:t>
      </w:r>
      <w:r w:rsidR="00493C26" w:rsidRPr="00DE457B">
        <w:rPr>
          <w:rFonts w:ascii="Arial" w:hAnsi="Arial" w:cs="Arial"/>
        </w:rPr>
        <w:t xml:space="preserve">                 </w:t>
      </w:r>
      <w:r w:rsidRPr="00DE457B">
        <w:rPr>
          <w:rFonts w:ascii="Arial" w:hAnsi="Arial" w:cs="Arial"/>
        </w:rPr>
        <w:t>s povrchem z asfaltové směsi.</w:t>
      </w:r>
      <w:bookmarkEnd w:id="9"/>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D42277A" w:rsidR="00D6259E" w:rsidRPr="00594BBC" w:rsidRDefault="00D6259E" w:rsidP="00D6259E">
      <w:pPr>
        <w:pStyle w:val="Odstavecseseznamem"/>
        <w:numPr>
          <w:ilvl w:val="0"/>
          <w:numId w:val="4"/>
        </w:numPr>
        <w:jc w:val="both"/>
        <w:rPr>
          <w:rFonts w:ascii="Arial" w:hAnsi="Arial" w:cs="Arial"/>
          <w:i/>
          <w:lang w:val="x-none"/>
        </w:rPr>
      </w:pPr>
      <w:bookmarkStart w:id="11"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A91281">
        <w:rPr>
          <w:rFonts w:ascii="Arial" w:hAnsi="Arial" w:cs="Arial"/>
        </w:rPr>
        <w:t xml:space="preserve">Odborem přestupků a silničního hospodářství Městského úřadu Hustopeče </w:t>
      </w:r>
      <w:r w:rsidRPr="00594BBC">
        <w:rPr>
          <w:rFonts w:ascii="Arial" w:hAnsi="Arial" w:cs="Arial"/>
        </w:rPr>
        <w:t>dne</w:t>
      </w:r>
      <w:r w:rsidR="00A91281">
        <w:rPr>
          <w:rFonts w:ascii="Arial" w:hAnsi="Arial" w:cs="Arial"/>
        </w:rPr>
        <w:t xml:space="preserve"> 31. 10. 2022 pod</w:t>
      </w:r>
      <w:r w:rsidRPr="00594BBC">
        <w:rPr>
          <w:rFonts w:ascii="Arial" w:hAnsi="Arial" w:cs="Arial"/>
        </w:rPr>
        <w:t xml:space="preserve"> </w:t>
      </w:r>
      <w:bookmarkStart w:id="12" w:name="_Hlk132707450"/>
      <w:r w:rsidRPr="00594BBC">
        <w:rPr>
          <w:rFonts w:ascii="Arial" w:hAnsi="Arial" w:cs="Arial"/>
        </w:rPr>
        <w:t>č.j.</w:t>
      </w:r>
      <w:r w:rsidR="00A91281">
        <w:rPr>
          <w:rFonts w:ascii="Arial" w:hAnsi="Arial" w:cs="Arial"/>
        </w:rPr>
        <w:t xml:space="preserve"> MUH/71144/22/393</w:t>
      </w:r>
      <w:bookmarkEnd w:id="12"/>
      <w:r w:rsidR="00A91281">
        <w:rPr>
          <w:rFonts w:ascii="Arial" w:hAnsi="Arial" w:cs="Arial"/>
        </w:rPr>
        <w:t xml:space="preserve">, </w:t>
      </w:r>
      <w:r w:rsidRPr="00594BBC">
        <w:rPr>
          <w:rFonts w:ascii="Arial" w:hAnsi="Arial" w:cs="Arial"/>
        </w:rPr>
        <w:t xml:space="preserve">které nabylo právní moci dne </w:t>
      </w:r>
      <w:r w:rsidR="00A91281">
        <w:rPr>
          <w:rFonts w:ascii="Arial" w:hAnsi="Arial" w:cs="Arial"/>
        </w:rPr>
        <w:t>3. 12. 2022.</w:t>
      </w:r>
      <w:r w:rsidRPr="00594BBC">
        <w:rPr>
          <w:rFonts w:ascii="Arial" w:hAnsi="Arial" w:cs="Arial"/>
        </w:rPr>
        <w:t xml:space="preserve"> </w:t>
      </w:r>
    </w:p>
    <w:bookmarkEnd w:id="11"/>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330A3D93" w:rsidR="00CC70FE" w:rsidRDefault="00CC70FE">
      <w:pPr>
        <w:rPr>
          <w:rFonts w:ascii="Arial" w:hAnsi="Arial" w:cs="Arial"/>
          <w:b/>
          <w:u w:val="single"/>
        </w:rPr>
      </w:pPr>
    </w:p>
    <w:p w14:paraId="2AE8EE4B" w14:textId="450A8E6F" w:rsidR="004A4A62" w:rsidRDefault="004A4A62">
      <w:pPr>
        <w:rPr>
          <w:rFonts w:ascii="Arial" w:hAnsi="Arial" w:cs="Arial"/>
          <w:b/>
          <w:u w:val="single"/>
        </w:rPr>
      </w:pPr>
    </w:p>
    <w:p w14:paraId="41071456" w14:textId="77777777" w:rsidR="004A4A62" w:rsidRPr="00594BBC" w:rsidRDefault="004A4A62">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339E991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004A39B4" w:rsidRPr="004A39B4">
        <w:rPr>
          <w:rFonts w:ascii="Arial" w:hAnsi="Arial" w:cs="Arial"/>
          <w:bCs/>
          <w:i/>
          <w:iCs/>
          <w:color w:val="FF0000"/>
        </w:rPr>
        <w:t>bude doplněno před podpisem smlouvy.</w:t>
      </w:r>
      <w:r w:rsidR="008C18A0" w:rsidRPr="004A39B4">
        <w:rPr>
          <w:rFonts w:ascii="Arial" w:hAnsi="Arial" w:cs="Arial"/>
          <w:color w:val="FF0000"/>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3"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5DB837EB"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4A39B4">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4" w:name="_Hlk36122845"/>
      <w:bookmarkStart w:id="15" w:name="_Hlk36122353"/>
      <w:bookmarkEnd w:id="13"/>
      <w:r>
        <w:rPr>
          <w:i/>
          <w:iCs/>
          <w:sz w:val="22"/>
          <w:szCs w:val="22"/>
        </w:rPr>
        <w:t>(Cena bude uváděna na haléře, tj. na 2 desetinná místa)</w:t>
      </w:r>
      <w:bookmarkEnd w:id="14"/>
    </w:p>
    <w:bookmarkEnd w:id="15"/>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6"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6"/>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7"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7"/>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00BE243F" w:rsidR="008B56B5" w:rsidRPr="00D728AD" w:rsidRDefault="008B56B5" w:rsidP="00D728AD">
      <w:pPr>
        <w:numPr>
          <w:ilvl w:val="0"/>
          <w:numId w:val="12"/>
        </w:numPr>
        <w:ind w:left="643"/>
        <w:contextualSpacing/>
        <w:jc w:val="both"/>
        <w:rPr>
          <w:rFonts w:ascii="Arial" w:eastAsiaTheme="minorEastAsia" w:hAnsi="Arial" w:cs="Arial"/>
          <w:b/>
          <w:lang w:eastAsia="cs-CZ"/>
        </w:rPr>
      </w:pPr>
      <w:bookmarkStart w:id="18" w:name="_Hlk126324902"/>
      <w:r w:rsidRPr="00D728AD">
        <w:rPr>
          <w:rFonts w:ascii="Arial" w:eastAsiaTheme="minorEastAsia" w:hAnsi="Arial" w:cs="Arial"/>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D728AD" w:rsidRPr="00D728AD">
        <w:rPr>
          <w:rFonts w:ascii="Arial" w:eastAsiaTheme="minorEastAsia" w:hAnsi="Arial" w:cs="Arial"/>
          <w:lang w:eastAsia="cs-CZ"/>
        </w:rPr>
        <w:t>30</w:t>
      </w:r>
      <w:r w:rsidRPr="00D728AD">
        <w:rPr>
          <w:rFonts w:ascii="Arial" w:eastAsiaTheme="minorEastAsia" w:hAnsi="Arial" w:cs="Arial"/>
          <w:lang w:eastAsia="cs-CZ"/>
        </w:rPr>
        <w:t xml:space="preserve">.11. příslušného roku. </w:t>
      </w:r>
    </w:p>
    <w:bookmarkEnd w:id="18"/>
    <w:p w14:paraId="5253B310" w14:textId="733F2812" w:rsidR="008B56B5" w:rsidRPr="00D728AD" w:rsidRDefault="008B56B5" w:rsidP="00D728AD">
      <w:pPr>
        <w:ind w:left="567"/>
        <w:contextualSpacing/>
        <w:jc w:val="both"/>
        <w:rPr>
          <w:ins w:id="19" w:author="Králová Alžběta Ing." w:date="2023-02-16T09:33:00Z"/>
          <w:rFonts w:ascii="Arial" w:eastAsiaTheme="minorEastAsia" w:hAnsi="Arial" w:cs="Arial"/>
          <w:lang w:eastAsia="cs-CZ"/>
        </w:rPr>
      </w:pPr>
      <w:r w:rsidRPr="00D728AD">
        <w:rPr>
          <w:rFonts w:ascii="Arial" w:eastAsiaTheme="minorEastAsia" w:hAnsi="Arial" w:cs="Arial"/>
          <w:lang w:eastAsia="cs-CZ"/>
        </w:rPr>
        <w:t xml:space="preserve">Nebude-li dílo dokončeno do </w:t>
      </w:r>
      <w:r w:rsidR="00D728AD">
        <w:rPr>
          <w:rFonts w:ascii="Arial" w:eastAsiaTheme="minorEastAsia" w:hAnsi="Arial" w:cs="Arial"/>
          <w:lang w:eastAsia="cs-CZ"/>
        </w:rPr>
        <w:t>2</w:t>
      </w:r>
      <w:r w:rsidRPr="00D728AD">
        <w:rPr>
          <w:rFonts w:ascii="Arial" w:eastAsiaTheme="minorEastAsia" w:hAnsi="Arial" w:cs="Arial"/>
          <w:lang w:eastAsia="cs-CZ"/>
        </w:rPr>
        <w:t xml:space="preserve">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w:t>
      </w:r>
      <w:r w:rsidR="00D728AD">
        <w:rPr>
          <w:rFonts w:ascii="Arial" w:eastAsiaTheme="minorEastAsia" w:hAnsi="Arial" w:cs="Arial"/>
          <w:lang w:eastAsia="cs-CZ"/>
        </w:rPr>
        <w:t>30</w:t>
      </w:r>
      <w:r w:rsidRPr="00D728AD">
        <w:rPr>
          <w:rFonts w:ascii="Arial" w:eastAsiaTheme="minorEastAsia" w:hAnsi="Arial" w:cs="Arial"/>
          <w:lang w:eastAsia="cs-CZ"/>
        </w:rPr>
        <w:t xml:space="preserve">.11. příslušného roku. </w:t>
      </w:r>
    </w:p>
    <w:p w14:paraId="4610C934" w14:textId="77777777" w:rsidR="00F56592" w:rsidRPr="008B56B5" w:rsidRDefault="00F56592" w:rsidP="008B56B5">
      <w:pPr>
        <w:ind w:left="1440"/>
        <w:contextualSpacing/>
        <w:jc w:val="both"/>
        <w:rPr>
          <w:rFonts w:ascii="Arial" w:eastAsiaTheme="minorEastAsia" w:hAnsi="Arial" w:cs="Arial"/>
          <w:i/>
          <w:lang w:eastAsia="cs-CZ"/>
        </w:rPr>
      </w:pP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 xml:space="preserve">Zhotovitel je oprávněn objednateli vystavit daňové doklady (faktury) za provedené práce až do výše 90 % ceny za dílo. Zbývající část 10 % ceny za dílo bude zhotoviteli uhrazena na základě objednateli doručeného daňového dokladu po úspěšně provedeném </w:t>
      </w:r>
      <w:r w:rsidRPr="008B56B5">
        <w:rPr>
          <w:rFonts w:ascii="Arial" w:eastAsiaTheme="minorEastAsia" w:hAnsi="Arial" w:cs="Arial"/>
          <w:lang w:eastAsia="cs-CZ"/>
        </w:rPr>
        <w:lastRenderedPageBreak/>
        <w:t>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20" w:name="_Hlk13050286"/>
      <w:r w:rsidR="0029535F" w:rsidRPr="0091603E">
        <w:rPr>
          <w:rFonts w:ascii="Arial" w:hAnsi="Arial" w:cs="Arial"/>
        </w:rPr>
        <w:t>uvedeny dle SoD</w:t>
      </w:r>
      <w:r w:rsidR="0029535F" w:rsidRPr="0091603E">
        <w:rPr>
          <w:rFonts w:ascii="Arial" w:hAnsi="Arial" w:cs="Arial"/>
          <w:lang w:val="x-none"/>
        </w:rPr>
        <w:t>.</w:t>
      </w:r>
      <w:bookmarkEnd w:id="20"/>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640D1C1" w:rsidR="00CC70FE" w:rsidRPr="00594BBC" w:rsidRDefault="00CC70FE" w:rsidP="00F26DA0">
      <w:pPr>
        <w:pStyle w:val="Odstavecseseznamem"/>
        <w:jc w:val="both"/>
        <w:rPr>
          <w:rFonts w:ascii="Arial" w:hAnsi="Arial" w:cs="Arial"/>
        </w:rPr>
      </w:pPr>
      <w:r w:rsidRPr="00594BBC">
        <w:rPr>
          <w:rFonts w:ascii="Arial" w:hAnsi="Arial" w:cs="Arial"/>
        </w:rPr>
        <w:t xml:space="preserve">Odběratel: Státní pozemkový úřad, Praha 3, Husinecká 1024/11a, PSČ 130 00, </w:t>
      </w:r>
      <w:r w:rsidR="00EE4F4D">
        <w:rPr>
          <w:rFonts w:ascii="Arial" w:hAnsi="Arial" w:cs="Arial"/>
        </w:rPr>
        <w:t xml:space="preserve">               </w:t>
      </w:r>
      <w:r w:rsidRPr="00594BBC">
        <w:rPr>
          <w:rFonts w:ascii="Arial" w:hAnsi="Arial" w:cs="Arial"/>
        </w:rPr>
        <w:t>IČ</w:t>
      </w:r>
      <w:r w:rsidR="00BF5C9A" w:rsidRPr="00594BBC">
        <w:rPr>
          <w:rFonts w:ascii="Arial" w:hAnsi="Arial" w:cs="Arial"/>
        </w:rPr>
        <w:t>O</w:t>
      </w:r>
      <w:r w:rsidRPr="00594BBC">
        <w:rPr>
          <w:rFonts w:ascii="Arial" w:hAnsi="Arial" w:cs="Arial"/>
        </w:rPr>
        <w:t xml:space="preserve"> 01312774</w:t>
      </w:r>
    </w:p>
    <w:p w14:paraId="34456B17" w14:textId="78EAFE1C"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4F03F3" w:rsidRPr="004F03F3">
        <w:rPr>
          <w:rFonts w:ascii="Arial" w:hAnsi="Arial" w:cs="Arial"/>
        </w:rPr>
        <w:t>Státní pozemkový úřad, KPÚ, pro Jihomoravský kraj</w:t>
      </w:r>
      <w:r w:rsidR="004F03F3">
        <w:rPr>
          <w:rFonts w:ascii="Arial" w:hAnsi="Arial" w:cs="Arial"/>
        </w:rPr>
        <w:t>,</w:t>
      </w:r>
      <w:r w:rsidR="004F03F3" w:rsidRPr="004F03F3">
        <w:rPr>
          <w:rFonts w:ascii="Arial" w:hAnsi="Arial" w:cs="Arial"/>
        </w:rPr>
        <w:t xml:space="preserve"> </w:t>
      </w:r>
      <w:r w:rsidR="008B56B5">
        <w:rPr>
          <w:rFonts w:ascii="Arial" w:hAnsi="Arial" w:cs="Arial"/>
        </w:rPr>
        <w:t>Pobočka</w:t>
      </w:r>
      <w:r w:rsidR="00EE4F4D">
        <w:rPr>
          <w:rFonts w:ascii="Arial" w:hAnsi="Arial" w:cs="Arial"/>
        </w:rPr>
        <w:t xml:space="preserve"> Břeclav, nám. T.G. Masaryka 2957/9a, 690 02 Břeclav</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21"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21"/>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54723C">
        <w:rPr>
          <w:rFonts w:ascii="Arial" w:hAnsi="Arial" w:cs="Arial"/>
        </w:rPr>
        <w:lastRenderedPageBreak/>
        <w:t>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00A80A7D"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lastRenderedPageBreak/>
        <w:t xml:space="preserve">Lhůta pro předání a převzetí staveniště: </w:t>
      </w:r>
      <w:r w:rsidR="00F978AB">
        <w:rPr>
          <w:rFonts w:ascii="Arial" w:eastAsiaTheme="minorEastAsia" w:hAnsi="Arial" w:cs="Arial"/>
          <w:lang w:eastAsia="cs-CZ"/>
        </w:rPr>
        <w:t xml:space="preserve">   </w:t>
      </w:r>
      <w:r w:rsidR="00EE4F4D">
        <w:rPr>
          <w:rFonts w:ascii="Arial" w:eastAsiaTheme="minorEastAsia" w:hAnsi="Arial" w:cs="Arial"/>
          <w:b/>
          <w:lang w:eastAsia="cs-CZ"/>
        </w:rPr>
        <w:t>do 5</w:t>
      </w:r>
      <w:r w:rsidRPr="002239DD">
        <w:rPr>
          <w:rFonts w:ascii="Arial" w:eastAsiaTheme="minorEastAsia" w:hAnsi="Arial" w:cs="Arial"/>
          <w:b/>
          <w:bCs/>
          <w:lang w:eastAsia="cs-CZ"/>
        </w:rPr>
        <w:t xml:space="preserve"> </w:t>
      </w:r>
      <w:bookmarkStart w:id="22" w:name="_Hlk96425213"/>
      <w:r w:rsidRPr="002239DD">
        <w:rPr>
          <w:rFonts w:ascii="Arial" w:eastAsiaTheme="minorEastAsia" w:hAnsi="Arial" w:cs="Arial"/>
          <w:b/>
          <w:bCs/>
          <w:lang w:eastAsia="cs-CZ"/>
        </w:rPr>
        <w:t>dnů od nabytí účinnosti  smlouvy</w:t>
      </w:r>
      <w:bookmarkEnd w:id="22"/>
      <w:r w:rsidR="00EE4F4D">
        <w:rPr>
          <w:rFonts w:ascii="Arial" w:eastAsiaTheme="minorEastAsia" w:hAnsi="Arial" w:cs="Arial"/>
          <w:lang w:eastAsia="cs-CZ"/>
        </w:rPr>
        <w:t xml:space="preserve"> (předpoklad do 11.7.2023)</w:t>
      </w:r>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23E0E764"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F978AB">
        <w:rPr>
          <w:rFonts w:ascii="Arial" w:eastAsiaTheme="minorEastAsia" w:hAnsi="Arial" w:cs="Arial"/>
          <w:lang w:eastAsia="cs-CZ"/>
        </w:rPr>
        <w:t xml:space="preserve">       </w:t>
      </w:r>
      <w:r w:rsidR="00EE4F4D">
        <w:rPr>
          <w:rFonts w:ascii="Arial" w:eastAsiaTheme="minorEastAsia" w:hAnsi="Arial" w:cs="Arial"/>
          <w:b/>
          <w:lang w:eastAsia="cs-CZ"/>
        </w:rPr>
        <w:t>do 10</w:t>
      </w:r>
      <w:r w:rsidRPr="002239DD">
        <w:rPr>
          <w:rFonts w:ascii="Arial" w:eastAsiaTheme="minorEastAsia" w:hAnsi="Arial" w:cs="Arial"/>
          <w:b/>
          <w:bCs/>
          <w:lang w:eastAsia="cs-CZ"/>
        </w:rPr>
        <w:t xml:space="preserve"> </w:t>
      </w:r>
      <w:bookmarkStart w:id="23" w:name="_Hlk96425248"/>
      <w:r w:rsidRPr="002239DD">
        <w:rPr>
          <w:rFonts w:ascii="Arial" w:eastAsiaTheme="minorEastAsia" w:hAnsi="Arial" w:cs="Arial"/>
          <w:b/>
          <w:bCs/>
          <w:lang w:eastAsia="cs-CZ"/>
        </w:rPr>
        <w:t>dnů od nabytí účinnosti smlouvy</w:t>
      </w:r>
      <w:r w:rsidR="00EE4F4D">
        <w:rPr>
          <w:rFonts w:ascii="Arial" w:eastAsiaTheme="minorEastAsia" w:hAnsi="Arial" w:cs="Arial"/>
          <w:lang w:eastAsia="cs-CZ"/>
        </w:rPr>
        <w:t xml:space="preserve"> (předpoklad do 18.7.2023)</w:t>
      </w:r>
      <w:r w:rsidRPr="002239DD">
        <w:rPr>
          <w:rFonts w:ascii="Arial" w:eastAsiaTheme="minorEastAsia" w:hAnsi="Arial" w:cs="Arial"/>
          <w:lang w:eastAsia="cs-CZ"/>
        </w:rPr>
        <w:t xml:space="preserve"> </w:t>
      </w:r>
      <w:bookmarkEnd w:id="23"/>
    </w:p>
    <w:p w14:paraId="15DD5EAD" w14:textId="2899D84D"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bookmarkStart w:id="24" w:name="_Hlk126325539"/>
      <w:r w:rsidR="00F978AB">
        <w:rPr>
          <w:rFonts w:ascii="Arial" w:eastAsiaTheme="minorEastAsia" w:hAnsi="Arial" w:cs="Arial"/>
          <w:lang w:eastAsia="cs-CZ"/>
        </w:rPr>
        <w:t xml:space="preserve">                    </w:t>
      </w:r>
      <w:r w:rsidR="00DE457B">
        <w:rPr>
          <w:rFonts w:ascii="Arial" w:eastAsiaTheme="minorEastAsia" w:hAnsi="Arial" w:cs="Arial"/>
          <w:b/>
          <w:lang w:eastAsia="cs-CZ"/>
        </w:rPr>
        <w:t>2</w:t>
      </w:r>
      <w:r w:rsidR="004A39B4">
        <w:rPr>
          <w:rFonts w:ascii="Arial" w:eastAsiaTheme="minorEastAsia" w:hAnsi="Arial" w:cs="Arial"/>
          <w:b/>
          <w:lang w:eastAsia="cs-CZ"/>
        </w:rPr>
        <w:t>0</w:t>
      </w:r>
      <w:r w:rsidR="00F978AB">
        <w:rPr>
          <w:rFonts w:ascii="Arial" w:eastAsiaTheme="minorEastAsia" w:hAnsi="Arial" w:cs="Arial"/>
          <w:b/>
          <w:lang w:eastAsia="cs-CZ"/>
        </w:rPr>
        <w:t>.11.2023</w:t>
      </w:r>
      <w:bookmarkEnd w:id="24"/>
    </w:p>
    <w:p w14:paraId="6885C246" w14:textId="5629A452"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F978AB" w:rsidRPr="00F978AB">
        <w:rPr>
          <w:rFonts w:ascii="Arial" w:eastAsiaTheme="minorEastAsia" w:hAnsi="Arial" w:cs="Arial"/>
          <w:b/>
          <w:bCs/>
          <w:lang w:eastAsia="cs-CZ"/>
        </w:rPr>
        <w:t>do 5 pracovních dnů po obdržení dokladu o úspěšné kolauda</w:t>
      </w:r>
      <w:r w:rsidR="00F978AB">
        <w:rPr>
          <w:rFonts w:ascii="Arial" w:eastAsiaTheme="minorEastAsia" w:hAnsi="Arial" w:cs="Arial"/>
          <w:b/>
          <w:lang w:eastAsia="cs-CZ"/>
        </w:rPr>
        <w:t>ci</w:t>
      </w:r>
    </w:p>
    <w:p w14:paraId="617EF78C" w14:textId="78C73279" w:rsidR="002239DD" w:rsidRPr="004A39B4" w:rsidRDefault="002239DD" w:rsidP="004A39B4">
      <w:pPr>
        <w:pStyle w:val="Odstavecseseznamem"/>
        <w:numPr>
          <w:ilvl w:val="0"/>
          <w:numId w:val="30"/>
        </w:numPr>
        <w:jc w:val="both"/>
        <w:rPr>
          <w:rFonts w:ascii="Arial" w:eastAsiaTheme="minorEastAsia" w:hAnsi="Arial" w:cs="Arial"/>
          <w:b/>
          <w:bCs/>
          <w:lang w:eastAsia="cs-CZ"/>
        </w:rPr>
      </w:pPr>
      <w:r w:rsidRPr="004A39B4">
        <w:rPr>
          <w:rFonts w:ascii="Arial" w:eastAsiaTheme="minorEastAsia" w:hAnsi="Arial" w:cs="Arial"/>
          <w:lang w:eastAsia="cs-CZ"/>
        </w:rPr>
        <w:t xml:space="preserve"> Žádost o kolaudaci podává u stavebního nebo speciálního úřadu objednatel. </w:t>
      </w:r>
      <w:r w:rsidRPr="004A39B4">
        <w:rPr>
          <w:rFonts w:ascii="Arial" w:eastAsiaTheme="minorEastAsia" w:hAnsi="Arial" w:cs="Arial"/>
          <w:b/>
          <w:bCs/>
          <w:lang w:eastAsia="cs-CZ"/>
        </w:rPr>
        <w:t xml:space="preserve">Dílo zhotovitel předává objednateli </w:t>
      </w:r>
      <w:bookmarkStart w:id="25" w:name="_Hlk132706768"/>
      <w:r w:rsidRPr="004A39B4">
        <w:rPr>
          <w:rFonts w:ascii="Arial" w:eastAsiaTheme="minorEastAsia" w:hAnsi="Arial" w:cs="Arial"/>
          <w:b/>
          <w:bCs/>
          <w:lang w:eastAsia="cs-CZ"/>
        </w:rPr>
        <w:t>po obdržení dokladu o úspěšné kolaudaci</w:t>
      </w:r>
      <w:bookmarkEnd w:id="25"/>
      <w:r w:rsidRPr="004A39B4">
        <w:rPr>
          <w:rFonts w:ascii="Arial" w:eastAsiaTheme="minorEastAsia" w:hAnsi="Arial" w:cs="Arial"/>
          <w:b/>
          <w:bCs/>
          <w:lang w:eastAsia="cs-CZ"/>
        </w:rPr>
        <w:t>.</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6"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6"/>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7" w:name="_Hlk36121733"/>
      <w:r w:rsidR="001B686F" w:rsidRPr="008C7AB0">
        <w:rPr>
          <w:rFonts w:ascii="Arial" w:hAnsi="Arial" w:cs="Arial"/>
        </w:rPr>
        <w:t>vad a nedodělků z přejímacího řízení nebo vydáním kolaudačního souhlasu (rozhodující je okolnost, která nastane dříve).</w:t>
      </w:r>
      <w:bookmarkEnd w:id="27"/>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zodpovídat za dodržování předpisu o bezpečnosti práce a technických zařízení na staveništi dle nařízení vlády č. 591/2006 Sb., o bližších minimálních </w:t>
      </w:r>
      <w:r w:rsidRPr="00594BBC">
        <w:rPr>
          <w:rFonts w:ascii="Arial" w:hAnsi="Arial" w:cs="Arial"/>
          <w:lang w:val="x-none"/>
        </w:rPr>
        <w:lastRenderedPageBreak/>
        <w:t>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8"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8"/>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 xml:space="preserve">pokud zvláštní </w:t>
      </w:r>
      <w:r w:rsidRPr="007B4C8D">
        <w:rPr>
          <w:rFonts w:ascii="Arial" w:hAnsi="Arial" w:cs="Arial"/>
        </w:rPr>
        <w:lastRenderedPageBreak/>
        <w:t>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6D4D7EA"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4A39B4">
        <w:rPr>
          <w:rFonts w:ascii="Arial" w:hAnsi="Arial" w:cs="Arial"/>
        </w:rPr>
        <w:t xml:space="preserve">v minimální výši celkové nabídkové ceny bez DPH uvedené v čl. III odst. 4 této </w:t>
      </w:r>
      <w:r w:rsidR="004A39B4" w:rsidRPr="009C41FB">
        <w:rPr>
          <w:rFonts w:ascii="Arial" w:hAnsi="Arial" w:cs="Arial"/>
        </w:rPr>
        <w:t>smlouvy</w:t>
      </w:r>
      <w:r w:rsidR="004A39B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47A4032E" w:rsidR="00DA3E16" w:rsidRDefault="00DA3E16" w:rsidP="00F81870">
      <w:pPr>
        <w:jc w:val="center"/>
        <w:rPr>
          <w:rFonts w:ascii="Arial" w:hAnsi="Arial" w:cs="Arial"/>
          <w:b/>
          <w:u w:val="single"/>
        </w:rPr>
      </w:pPr>
    </w:p>
    <w:p w14:paraId="7A1AD0AD" w14:textId="71C47C4C" w:rsidR="004A4A62" w:rsidRDefault="004A4A62" w:rsidP="00F81870">
      <w:pPr>
        <w:jc w:val="center"/>
        <w:rPr>
          <w:rFonts w:ascii="Arial" w:hAnsi="Arial" w:cs="Arial"/>
          <w:b/>
          <w:u w:val="single"/>
        </w:rPr>
      </w:pPr>
    </w:p>
    <w:p w14:paraId="19E16EC4" w14:textId="77777777" w:rsidR="004A4A62" w:rsidRDefault="004A4A62"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9"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0BDF446B"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w:t>
      </w:r>
      <w:r w:rsidR="004A39B4">
        <w:rPr>
          <w:rFonts w:ascii="Arial" w:hAnsi="Arial" w:cs="Arial"/>
        </w:rPr>
        <w:t>4</w:t>
      </w:r>
      <w:r w:rsidRPr="00F56592">
        <w:rPr>
          <w:rFonts w:ascii="Arial" w:hAnsi="Arial" w:cs="Arial"/>
        </w:rPr>
        <w:t>.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0"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0"/>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ins w:id="31" w:author="Králová Alžběta Ing." w:date="2023-02-16T09:35:00Z">
        <w:r w:rsidR="00F56592">
          <w:rPr>
            <w:rFonts w:ascii="Arial" w:hAnsi="Arial" w:cs="Arial"/>
          </w:rPr>
          <w:t xml:space="preserve"> </w:t>
        </w:r>
      </w:ins>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2" w:name="_Hlk16773999"/>
      <w:r w:rsidR="00AC63F3" w:rsidRPr="00AC63F3">
        <w:rPr>
          <w:rFonts w:ascii="Arial" w:hAnsi="Arial" w:cs="Arial"/>
        </w:rPr>
        <w:t xml:space="preserve">Kontroly se mohou účastnit i zaměstnanci objednatele zařazení v Oddělení investičních činností. </w:t>
      </w:r>
      <w:bookmarkEnd w:id="32"/>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3" w:name="_Hlk16774061"/>
      <w:r w:rsidR="00AC63F3" w:rsidRPr="00AC63F3">
        <w:rPr>
          <w:rFonts w:ascii="Arial" w:hAnsi="Arial" w:cs="Arial"/>
        </w:rPr>
        <w:t>Kontrolních dnů se mohou účastnit i zaměstnanci objednatele zařazení v Oddělení investičních činností.</w:t>
      </w:r>
      <w:bookmarkEnd w:id="33"/>
    </w:p>
    <w:p w14:paraId="745AA13A" w14:textId="6F4A2EA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636EA239"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4F03F3" w:rsidRPr="004F03F3">
        <w:rPr>
          <w:rFonts w:ascii="Arial" w:hAnsi="Arial" w:cs="Arial"/>
        </w:rPr>
        <w:t>Státní pozemkový úřad, KPÚ, pro Jihomoravský kraj</w:t>
      </w:r>
      <w:r w:rsidRPr="00594BBC">
        <w:rPr>
          <w:rFonts w:ascii="Arial" w:hAnsi="Arial" w:cs="Arial"/>
          <w:bCs/>
          <w:lang w:val="en-US"/>
        </w:rPr>
        <w:t>, Pobočka</w:t>
      </w:r>
      <w:r w:rsidR="004F03F3" w:rsidRPr="004F03F3">
        <w:rPr>
          <w:rFonts w:ascii="Arial" w:hAnsi="Arial" w:cs="Arial"/>
        </w:rPr>
        <w:t xml:space="preserve"> </w:t>
      </w:r>
      <w:r w:rsidR="004F03F3" w:rsidRPr="004F03F3">
        <w:rPr>
          <w:rFonts w:ascii="Arial" w:hAnsi="Arial" w:cs="Arial"/>
          <w:bCs/>
        </w:rPr>
        <w:t>Břeclav, nám. T. G. Masaryka 2957/9a, 690 02 Břeclav</w:t>
      </w:r>
      <w:r w:rsidR="004F03F3">
        <w:rPr>
          <w:rFonts w:ascii="Arial" w:hAnsi="Arial" w:cs="Arial"/>
          <w:bCs/>
          <w:lang w:val="en-US"/>
        </w:rPr>
        <w:t>.</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lastRenderedPageBreak/>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34" w:name="_Hlk40281101"/>
      <w:r w:rsidRPr="00F56592">
        <w:rPr>
          <w:rFonts w:ascii="Arial" w:hAnsi="Arial" w:cs="Arial"/>
        </w:rPr>
        <w:t xml:space="preserve">Objednatel je povinen nejpozději do 5 pracovních dnů ode dne </w:t>
      </w:r>
      <w:bookmarkStart w:id="35" w:name="_Hlk18500891"/>
      <w:r w:rsidRPr="00F56592">
        <w:rPr>
          <w:rFonts w:ascii="Arial" w:hAnsi="Arial" w:cs="Arial"/>
        </w:rPr>
        <w:t>nabytí právní moci kolaudačního souhlasu/rozhodnutí zahájit přejímací řízení a řádně v něm pokračovat.</w:t>
      </w:r>
      <w:bookmarkEnd w:id="35"/>
    </w:p>
    <w:bookmarkEnd w:id="34"/>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ins w:id="36" w:author="Králová Alžběta Ing." w:date="2023-02-16T09:37:00Z">
        <w:r w:rsidR="00F56592">
          <w:rPr>
            <w:rFonts w:ascii="Arial" w:hAnsi="Arial" w:cs="Arial"/>
          </w:rPr>
          <w:t xml:space="preserve"> </w:t>
        </w:r>
      </w:ins>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7"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7"/>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8" w:name="_Ref376427534"/>
      <w:r w:rsidRPr="00594BBC">
        <w:rPr>
          <w:rFonts w:cs="Arial"/>
          <w:b w:val="0"/>
          <w:szCs w:val="22"/>
          <w:u w:val="none"/>
        </w:rPr>
        <w:t>Staveniště bylo vyklizeno a případné úpravy okolí byly provedeny do 15 kalendářních dnů po předání a převzetí díla.</w:t>
      </w:r>
      <w:bookmarkEnd w:id="38"/>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ins w:id="39" w:author="Králová Alžběta Ing." w:date="2023-02-17T08:44:00Z">
        <w:r w:rsidR="00DA3E16">
          <w:rPr>
            <w:rFonts w:ascii="Arial" w:hAnsi="Arial" w:cs="Arial"/>
          </w:rPr>
          <w:t xml:space="preserve"> </w:t>
        </w:r>
      </w:ins>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4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A14457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4F03F3">
        <w:rPr>
          <w:rFonts w:ascii="Arial" w:hAnsi="Arial" w:cs="Arial"/>
          <w:b/>
          <w:bCs/>
          <w:lang w:val="en-US"/>
        </w:rPr>
        <w:t>60</w:t>
      </w:r>
      <w:r w:rsidR="004F03F3" w:rsidRPr="00DC1BEB">
        <w:rPr>
          <w:rFonts w:ascii="Arial" w:hAnsi="Arial" w:cs="Arial"/>
        </w:rPr>
        <w:t xml:space="preserve"> </w:t>
      </w:r>
      <w:r w:rsidR="004F03F3" w:rsidRPr="00F12B86">
        <w:rPr>
          <w:rFonts w:ascii="Arial" w:hAnsi="Arial" w:cs="Arial"/>
          <w:b/>
          <w:bCs/>
        </w:rPr>
        <w:t>měsíců</w:t>
      </w:r>
      <w:r w:rsidR="004F03F3" w:rsidRPr="0054723C">
        <w:rPr>
          <w:rFonts w:ascii="Arial" w:hAnsi="Arial" w:cs="Arial"/>
        </w:rPr>
        <w:t xml:space="preserve"> </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2ECC6C5A" w:rsidR="00DC7E4C" w:rsidRPr="00594BBC" w:rsidRDefault="00DC7E4C" w:rsidP="00DC7E4C">
      <w:pPr>
        <w:pStyle w:val="Odstavecseseznamem"/>
        <w:numPr>
          <w:ilvl w:val="0"/>
          <w:numId w:val="31"/>
        </w:numPr>
        <w:jc w:val="both"/>
        <w:rPr>
          <w:rFonts w:ascii="Arial" w:hAnsi="Arial" w:cs="Arial"/>
        </w:rPr>
      </w:pPr>
      <w:bookmarkStart w:id="41" w:name="_Ref376379662"/>
      <w:r w:rsidRPr="00594BBC">
        <w:rPr>
          <w:rFonts w:ascii="Arial" w:hAnsi="Arial" w:cs="Arial"/>
        </w:rPr>
        <w:t xml:space="preserve">Zhotovitel se zavazuje uhradit smluvní pokutu ve výši </w:t>
      </w:r>
      <w:r>
        <w:rPr>
          <w:rFonts w:ascii="Arial" w:hAnsi="Arial" w:cs="Arial"/>
        </w:rPr>
        <w:t>…</w:t>
      </w:r>
      <w:r w:rsidRPr="00594BBC">
        <w:rPr>
          <w:rFonts w:ascii="Arial" w:hAnsi="Arial" w:cs="Arial"/>
        </w:rPr>
        <w:t xml:space="preserve"> 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11269562" w:rsidR="00DC7E4C" w:rsidRPr="00594BBC" w:rsidRDefault="00DC7E4C" w:rsidP="00DC7E4C">
      <w:pPr>
        <w:pStyle w:val="Odstavecseseznamem"/>
        <w:numPr>
          <w:ilvl w:val="0"/>
          <w:numId w:val="31"/>
        </w:numPr>
        <w:jc w:val="both"/>
        <w:rPr>
          <w:rFonts w:ascii="Arial" w:hAnsi="Arial" w:cs="Arial"/>
          <w:i/>
          <w:highlight w:val="yellow"/>
        </w:rPr>
      </w:pPr>
      <w:r w:rsidRPr="00594BBC">
        <w:rPr>
          <w:rFonts w:ascii="Arial" w:hAnsi="Arial" w:cs="Arial"/>
        </w:rPr>
        <w:t xml:space="preserve">Zhotovitel se zavazuje uhradit smluvní pokutu ve výši </w:t>
      </w:r>
      <w:r w:rsidR="00112A2F">
        <w:rPr>
          <w:rFonts w:ascii="Arial" w:hAnsi="Arial" w:cs="Arial"/>
        </w:rPr>
        <w:t>0,1%</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dílčími </w:t>
      </w:r>
      <w:r w:rsidR="00D515F8">
        <w:rPr>
          <w:rFonts w:ascii="Arial" w:hAnsi="Arial" w:cs="Arial"/>
        </w:rPr>
        <w:t>lhůtami</w:t>
      </w:r>
      <w:r w:rsidR="00DA3E16">
        <w:rPr>
          <w:rFonts w:ascii="Arial" w:hAnsi="Arial" w:cs="Arial"/>
        </w:rPr>
        <w:t xml:space="preserve"> </w:t>
      </w:r>
      <w:r w:rsidRPr="00594BBC">
        <w:rPr>
          <w:rFonts w:ascii="Arial" w:hAnsi="Arial" w:cs="Arial"/>
        </w:rPr>
        <w:t>jednotlivých fází stavby dle této smlouvy</w:t>
      </w:r>
      <w:r w:rsidRPr="00594BBC">
        <w:rPr>
          <w:rFonts w:ascii="Arial" w:hAnsi="Arial" w:cs="Arial"/>
          <w:i/>
        </w:rPr>
        <w:t xml:space="preserve">. </w:t>
      </w:r>
    </w:p>
    <w:p w14:paraId="0E9327B3" w14:textId="0717C9A5"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37460E">
        <w:rPr>
          <w:rFonts w:ascii="Arial" w:hAnsi="Arial" w:cs="Arial"/>
        </w:rPr>
        <w:t>0,5%</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B64E8B5"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37460E">
        <w:rPr>
          <w:rFonts w:ascii="Arial" w:hAnsi="Arial" w:cs="Arial"/>
        </w:rPr>
        <w:t>0,5%</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353D6E49" w:rsidR="00DC7E4C" w:rsidRPr="00DC1BEB" w:rsidRDefault="00F81870" w:rsidP="00DC1BEB">
      <w:pPr>
        <w:pStyle w:val="Odstavecseseznamem"/>
        <w:numPr>
          <w:ilvl w:val="0"/>
          <w:numId w:val="31"/>
        </w:numPr>
        <w:jc w:val="both"/>
        <w:rPr>
          <w:rFonts w:ascii="Arial" w:hAnsi="Arial" w:cs="Arial"/>
          <w:lang w:val="x-none"/>
        </w:rPr>
      </w:pPr>
      <w:bookmarkStart w:id="42" w:name="_Hlk72322488"/>
      <w:bookmarkStart w:id="4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37460E">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2"/>
      <w:bookmarkEnd w:id="43"/>
    </w:p>
    <w:bookmarkEnd w:id="41"/>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3F66C0A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64B8275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poruší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0801CCE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4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45"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45"/>
    <w:p w14:paraId="072BECBD" w14:textId="77777777" w:rsidR="001F7A38" w:rsidRDefault="001F7A38" w:rsidP="001F7A38">
      <w:pPr>
        <w:pStyle w:val="Odstavecseseznamem"/>
        <w:jc w:val="both"/>
        <w:rPr>
          <w:rFonts w:ascii="Arial" w:hAnsi="Arial" w:cs="Arial"/>
        </w:rPr>
      </w:pPr>
    </w:p>
    <w:bookmarkEnd w:id="44"/>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6"/>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w:t>
      </w:r>
      <w:r w:rsidRPr="00594BBC">
        <w:rPr>
          <w:rFonts w:ascii="Arial" w:hAnsi="Arial" w:cs="Arial"/>
          <w:lang w:val="x-none"/>
        </w:rPr>
        <w:lastRenderedPageBreak/>
        <w:t>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7"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7"/>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w:t>
      </w:r>
      <w:r w:rsidRPr="009B3CA0">
        <w:rPr>
          <w:rStyle w:val="l-L2Char"/>
          <w:rFonts w:eastAsiaTheme="minorHAnsi" w:cs="Arial"/>
        </w:rPr>
        <w:lastRenderedPageBreak/>
        <w:t>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67B49D19" w14:textId="77777777" w:rsidR="002435F0" w:rsidRPr="00112A2F" w:rsidRDefault="002435F0" w:rsidP="002435F0">
      <w:pPr>
        <w:spacing w:after="120"/>
        <w:ind w:left="426" w:firstLine="282"/>
        <w:jc w:val="both"/>
        <w:rPr>
          <w:rFonts w:ascii="Arial" w:hAnsi="Arial" w:cs="Arial"/>
        </w:rPr>
      </w:pPr>
      <w:r w:rsidRPr="00112A2F">
        <w:rPr>
          <w:rFonts w:ascii="Arial" w:hAnsi="Arial" w:cs="Arial"/>
        </w:rPr>
        <w:t xml:space="preserve">Jméno/funkce: </w:t>
      </w:r>
      <w:r w:rsidRPr="00112A2F">
        <w:rPr>
          <w:rFonts w:ascii="Arial" w:hAnsi="Arial" w:cs="Arial"/>
        </w:rPr>
        <w:tab/>
        <w:t>Ing. Pavel Zajíček, vedoucí Pobočky Břeclav</w:t>
      </w:r>
    </w:p>
    <w:p w14:paraId="16FBC597" w14:textId="77777777" w:rsidR="002435F0" w:rsidRPr="00112A2F" w:rsidRDefault="002435F0" w:rsidP="002435F0">
      <w:pPr>
        <w:spacing w:after="120"/>
        <w:ind w:left="426" w:firstLine="282"/>
        <w:jc w:val="both"/>
        <w:rPr>
          <w:rFonts w:ascii="Arial" w:hAnsi="Arial" w:cs="Arial"/>
        </w:rPr>
      </w:pPr>
      <w:r w:rsidRPr="00112A2F">
        <w:rPr>
          <w:rFonts w:ascii="Arial" w:hAnsi="Arial" w:cs="Arial"/>
        </w:rPr>
        <w:t>Tel.:</w:t>
      </w:r>
      <w:r w:rsidRPr="00112A2F">
        <w:rPr>
          <w:rFonts w:ascii="Arial" w:hAnsi="Arial" w:cs="Arial"/>
        </w:rPr>
        <w:tab/>
      </w:r>
      <w:r w:rsidRPr="00112A2F">
        <w:rPr>
          <w:rFonts w:ascii="Arial" w:hAnsi="Arial" w:cs="Arial"/>
        </w:rPr>
        <w:tab/>
      </w:r>
      <w:r w:rsidRPr="00112A2F">
        <w:rPr>
          <w:rFonts w:ascii="Arial" w:hAnsi="Arial" w:cs="Arial"/>
        </w:rPr>
        <w:tab/>
        <w:t>727 956 365</w:t>
      </w:r>
    </w:p>
    <w:p w14:paraId="36B1D12A" w14:textId="62A82C0A" w:rsidR="002435F0" w:rsidRDefault="002435F0" w:rsidP="002435F0">
      <w:pPr>
        <w:spacing w:after="120"/>
        <w:ind w:left="426" w:firstLine="282"/>
        <w:jc w:val="both"/>
        <w:rPr>
          <w:rFonts w:ascii="Arial" w:hAnsi="Arial" w:cs="Arial"/>
        </w:rPr>
      </w:pPr>
      <w:r w:rsidRPr="00112A2F">
        <w:rPr>
          <w:rFonts w:ascii="Arial" w:hAnsi="Arial" w:cs="Arial"/>
        </w:rPr>
        <w:t>E-mail:</w:t>
      </w:r>
      <w:r w:rsidRPr="00112A2F">
        <w:rPr>
          <w:rFonts w:ascii="Arial" w:hAnsi="Arial" w:cs="Arial"/>
        </w:rPr>
        <w:tab/>
        <w:t xml:space="preserve"> </w:t>
      </w:r>
      <w:r w:rsidRPr="00112A2F">
        <w:rPr>
          <w:rFonts w:ascii="Arial" w:hAnsi="Arial" w:cs="Arial"/>
        </w:rPr>
        <w:tab/>
      </w:r>
      <w:r w:rsidRPr="00112A2F">
        <w:rPr>
          <w:rFonts w:ascii="Arial" w:hAnsi="Arial" w:cs="Arial"/>
        </w:rPr>
        <w:tab/>
      </w:r>
      <w:hyperlink r:id="rId13" w:history="1">
        <w:r w:rsidRPr="00112A2F">
          <w:rPr>
            <w:rStyle w:val="Hypertextovodkaz"/>
            <w:rFonts w:ascii="Arial" w:hAnsi="Arial" w:cs="Arial"/>
          </w:rPr>
          <w:t>breclav.pk@spucr.cz</w:t>
        </w:r>
      </w:hyperlink>
      <w:r w:rsidRPr="002435F0">
        <w:rPr>
          <w:rFonts w:ascii="Arial" w:hAnsi="Arial" w:cs="Arial"/>
        </w:rPr>
        <w:t xml:space="preserve"> </w:t>
      </w:r>
    </w:p>
    <w:p w14:paraId="3E90B6E5" w14:textId="77777777" w:rsidR="002435F0" w:rsidRDefault="002435F0" w:rsidP="002435F0">
      <w:pPr>
        <w:spacing w:after="120"/>
        <w:ind w:left="426" w:firstLine="282"/>
        <w:jc w:val="both"/>
        <w:rPr>
          <w:rFonts w:ascii="Arial" w:hAnsi="Arial" w:cs="Arial"/>
          <w:highlight w:val="yellow"/>
        </w:rPr>
      </w:pPr>
    </w:p>
    <w:p w14:paraId="6FD34E0D" w14:textId="032BB378" w:rsidR="00C72B3E" w:rsidRPr="008377B5" w:rsidRDefault="00C72B3E" w:rsidP="002435F0">
      <w:pPr>
        <w:spacing w:after="120"/>
        <w:ind w:left="426" w:firstLine="282"/>
        <w:jc w:val="both"/>
        <w:rPr>
          <w:rFonts w:ascii="Arial" w:hAnsi="Arial" w:cs="Arial"/>
        </w:rPr>
      </w:pPr>
      <w:r w:rsidRPr="0037460E">
        <w:rPr>
          <w:rFonts w:ascii="Arial" w:hAnsi="Arial" w:cs="Arial"/>
          <w:highlight w:val="yellow"/>
        </w:rPr>
        <w:t>Za zhotovitele</w:t>
      </w:r>
      <w:r w:rsidRPr="008377B5">
        <w:rPr>
          <w:rFonts w:ascii="Arial" w:hAnsi="Arial" w:cs="Arial"/>
        </w:rPr>
        <w:t>:</w:t>
      </w:r>
    </w:p>
    <w:p w14:paraId="18662A5B" w14:textId="0CAA185E"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bookmarkStart w:id="48" w:name="_Hlk132970951"/>
      <w:r w:rsidR="00112A2F" w:rsidRPr="00112A2F">
        <w:rPr>
          <w:rFonts w:ascii="Arial" w:hAnsi="Arial" w:cs="Arial"/>
          <w:highlight w:val="yellow"/>
        </w:rPr>
        <w:t>doplnit</w:t>
      </w:r>
    </w:p>
    <w:bookmarkEnd w:id="48"/>
    <w:p w14:paraId="16553573" w14:textId="6C5D8081" w:rsidR="00112A2F" w:rsidRPr="008377B5" w:rsidRDefault="00C72B3E" w:rsidP="00112A2F">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12A2F">
        <w:rPr>
          <w:rFonts w:ascii="Arial" w:hAnsi="Arial" w:cs="Arial"/>
        </w:rPr>
        <w:tab/>
      </w:r>
      <w:r w:rsidR="00112A2F">
        <w:rPr>
          <w:rFonts w:ascii="Arial" w:hAnsi="Arial" w:cs="Arial"/>
        </w:rPr>
        <w:tab/>
      </w:r>
      <w:r w:rsidR="00112A2F" w:rsidRPr="00112A2F">
        <w:rPr>
          <w:rFonts w:ascii="Arial" w:hAnsi="Arial" w:cs="Arial"/>
          <w:highlight w:val="yellow"/>
        </w:rPr>
        <w:t>doplnit</w:t>
      </w:r>
    </w:p>
    <w:p w14:paraId="5084E723" w14:textId="5B874AB0" w:rsidR="00112A2F" w:rsidRPr="008377B5" w:rsidRDefault="00C72B3E" w:rsidP="00112A2F">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112A2F">
        <w:rPr>
          <w:rFonts w:ascii="Arial" w:hAnsi="Arial" w:cs="Arial"/>
        </w:rPr>
        <w:tab/>
      </w:r>
      <w:r w:rsidR="00112A2F">
        <w:rPr>
          <w:rFonts w:ascii="Arial" w:hAnsi="Arial" w:cs="Arial"/>
        </w:rPr>
        <w:tab/>
      </w:r>
      <w:r w:rsidR="00112A2F" w:rsidRPr="00112A2F">
        <w:rPr>
          <w:rFonts w:ascii="Arial" w:hAnsi="Arial" w:cs="Arial"/>
          <w:highlight w:val="yellow"/>
        </w:rPr>
        <w:t>doplnit</w:t>
      </w:r>
    </w:p>
    <w:p w14:paraId="4B97E470" w14:textId="15A40834" w:rsidR="00C72B3E" w:rsidRPr="008377B5" w:rsidRDefault="00C72B3E" w:rsidP="004E6B67">
      <w:pPr>
        <w:spacing w:after="120"/>
        <w:ind w:left="426" w:firstLine="282"/>
        <w:jc w:val="both"/>
        <w:rPr>
          <w:rFonts w:ascii="Arial" w:hAnsi="Arial" w:cs="Arial"/>
        </w:rPr>
      </w:pP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9" w:name="_Hlk125972258"/>
      <w:r>
        <w:rPr>
          <w:rFonts w:ascii="Arial" w:hAnsi="Arial" w:cs="Arial"/>
        </w:rPr>
        <w:t xml:space="preserve">Zhotovitel podpisem této Smlouvy bere na vědomí, že </w:t>
      </w:r>
      <w:bookmarkEnd w:id="49"/>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50"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8B2FF60"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w:t>
      </w:r>
      <w:r w:rsidR="0050734F">
        <w:rPr>
          <w:rFonts w:ascii="Arial" w:hAnsi="Arial" w:cs="Arial"/>
        </w:rPr>
        <w:t xml:space="preserve"> 30. 6. 2023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50"/>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w:t>
      </w:r>
      <w:r w:rsidRPr="0054723C">
        <w:rPr>
          <w:rFonts w:ascii="Arial" w:hAnsi="Arial" w:cs="Arial"/>
        </w:rPr>
        <w:lastRenderedPageBreak/>
        <w:t xml:space="preserve">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51"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1"/>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365F7F6E" w14:textId="77777777" w:rsidR="000B2A34" w:rsidRPr="00594BBC" w:rsidRDefault="000B2A34" w:rsidP="000B2A34">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8A86FD0" w14:textId="7F6ABD83" w:rsidR="000B2A34" w:rsidRDefault="000B2A34" w:rsidP="000B2A34">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Pr>
          <w:rFonts w:ascii="Arial" w:hAnsi="Arial" w:cs="Arial"/>
        </w:rPr>
        <w:t> </w:t>
      </w:r>
      <w:r w:rsidRPr="00425E0C">
        <w:rPr>
          <w:rFonts w:ascii="Arial" w:hAnsi="Arial" w:cs="Arial"/>
        </w:rPr>
        <w:t>místech</w:t>
      </w:r>
      <w:r>
        <w:rPr>
          <w:rFonts w:ascii="Arial" w:hAnsi="Arial" w:cs="Arial"/>
        </w:rPr>
        <w:t>,</w:t>
      </w:r>
      <w:r w:rsidRPr="00425E0C">
        <w:rPr>
          <w:rFonts w:ascii="Arial" w:hAnsi="Arial" w:cs="Arial"/>
        </w:rPr>
        <w:t xml:space="preserve"> kde určí objednatel, a to nejméně 2x na 500 m délky u cest s povrchem </w:t>
      </w:r>
      <w:r w:rsidR="00112A2F">
        <w:rPr>
          <w:rFonts w:ascii="Arial" w:hAnsi="Arial" w:cs="Arial"/>
        </w:rPr>
        <w:t xml:space="preserve">         </w:t>
      </w:r>
      <w:r w:rsidRPr="00425E0C">
        <w:rPr>
          <w:rFonts w:ascii="Arial" w:hAnsi="Arial" w:cs="Arial"/>
        </w:rPr>
        <w:t>z asfaltové směsi.</w:t>
      </w:r>
    </w:p>
    <w:p w14:paraId="7AF57A3D" w14:textId="70492B49" w:rsidR="000B2A34" w:rsidRPr="00112A2F" w:rsidRDefault="0035751C" w:rsidP="00EF6D19">
      <w:pPr>
        <w:pStyle w:val="Odstavecseseznamem"/>
        <w:numPr>
          <w:ilvl w:val="0"/>
          <w:numId w:val="19"/>
        </w:numPr>
        <w:jc w:val="both"/>
        <w:rPr>
          <w:rFonts w:ascii="Arial" w:hAnsi="Arial" w:cs="Arial"/>
        </w:rPr>
      </w:pPr>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w:t>
      </w:r>
      <w:r w:rsidRPr="00956174">
        <w:rPr>
          <w:rFonts w:ascii="Arial" w:hAnsi="Arial" w:cs="Arial"/>
          <w:bCs/>
        </w:rPr>
        <w:t>prací</w:t>
      </w:r>
      <w:r w:rsidRPr="00C515A5">
        <w:rPr>
          <w:rFonts w:ascii="Arial" w:hAnsi="Arial" w:cs="Arial"/>
          <w:bCs/>
        </w:rPr>
        <w:t>:)</w:t>
      </w:r>
    </w:p>
    <w:p w14:paraId="420E7832" w14:textId="4025E690" w:rsidR="00112A2F" w:rsidRDefault="00112A2F" w:rsidP="00112A2F">
      <w:pPr>
        <w:pStyle w:val="Odstavecseseznamem"/>
        <w:jc w:val="both"/>
        <w:rPr>
          <w:rFonts w:ascii="Arial" w:hAnsi="Arial" w:cs="Arial"/>
          <w:bCs/>
        </w:rPr>
      </w:pPr>
    </w:p>
    <w:p w14:paraId="2349F9E9" w14:textId="77777777" w:rsidR="00112A2F" w:rsidRPr="00112A2F" w:rsidRDefault="00112A2F" w:rsidP="00112A2F">
      <w:pPr>
        <w:pStyle w:val="Odstavecseseznamem"/>
        <w:jc w:val="both"/>
        <w:rPr>
          <w:rFonts w:ascii="Arial" w:hAnsi="Arial" w:cs="Arial"/>
          <w:bCs/>
        </w:rPr>
      </w:pPr>
      <w:bookmarkStart w:id="52" w:name="_Hlk132971150"/>
      <w:bookmarkStart w:id="53" w:name="_Hlk132971281"/>
      <w:r>
        <w:rPr>
          <w:rFonts w:ascii="Arial" w:hAnsi="Arial" w:cs="Arial"/>
          <w:bCs/>
        </w:rPr>
        <w:t xml:space="preserve">U stavebních objektů </w:t>
      </w:r>
    </w:p>
    <w:tbl>
      <w:tblPr>
        <w:tblW w:w="6380" w:type="dxa"/>
        <w:tblInd w:w="899" w:type="dxa"/>
        <w:tblCellMar>
          <w:left w:w="70" w:type="dxa"/>
          <w:right w:w="70" w:type="dxa"/>
        </w:tblCellMar>
        <w:tblLook w:val="04A0" w:firstRow="1" w:lastRow="0" w:firstColumn="1" w:lastColumn="0" w:noHBand="0" w:noVBand="1"/>
      </w:tblPr>
      <w:tblGrid>
        <w:gridCol w:w="1100"/>
        <w:gridCol w:w="220"/>
        <w:gridCol w:w="5060"/>
      </w:tblGrid>
      <w:tr w:rsidR="00112A2F" w:rsidRPr="00112A2F" w14:paraId="62C4684B" w14:textId="77777777" w:rsidTr="00112A2F">
        <w:trPr>
          <w:trHeight w:val="330"/>
        </w:trPr>
        <w:tc>
          <w:tcPr>
            <w:tcW w:w="1100" w:type="dxa"/>
            <w:tcBorders>
              <w:top w:val="nil"/>
              <w:left w:val="nil"/>
              <w:bottom w:val="nil"/>
              <w:right w:val="nil"/>
            </w:tcBorders>
            <w:shd w:val="clear" w:color="auto" w:fill="auto"/>
            <w:vAlign w:val="center"/>
            <w:hideMark/>
          </w:tcPr>
          <w:p w14:paraId="68051AE9"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101</w:t>
            </w:r>
          </w:p>
        </w:tc>
        <w:tc>
          <w:tcPr>
            <w:tcW w:w="220" w:type="dxa"/>
            <w:tcBorders>
              <w:top w:val="nil"/>
              <w:left w:val="nil"/>
              <w:bottom w:val="nil"/>
              <w:right w:val="nil"/>
            </w:tcBorders>
            <w:shd w:val="clear" w:color="auto" w:fill="auto"/>
            <w:noWrap/>
            <w:vAlign w:val="center"/>
            <w:hideMark/>
          </w:tcPr>
          <w:p w14:paraId="26E6507C" w14:textId="77777777" w:rsidR="00112A2F" w:rsidRPr="00112A2F" w:rsidRDefault="00112A2F" w:rsidP="00112A2F">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6CAA77D7"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HC19a</w:t>
            </w:r>
          </w:p>
        </w:tc>
      </w:tr>
      <w:tr w:rsidR="00112A2F" w:rsidRPr="00112A2F" w14:paraId="781F8FF3" w14:textId="77777777" w:rsidTr="00112A2F">
        <w:trPr>
          <w:trHeight w:val="330"/>
        </w:trPr>
        <w:tc>
          <w:tcPr>
            <w:tcW w:w="1100" w:type="dxa"/>
            <w:tcBorders>
              <w:top w:val="nil"/>
              <w:left w:val="nil"/>
              <w:bottom w:val="nil"/>
              <w:right w:val="nil"/>
            </w:tcBorders>
            <w:shd w:val="clear" w:color="auto" w:fill="auto"/>
            <w:vAlign w:val="center"/>
            <w:hideMark/>
          </w:tcPr>
          <w:p w14:paraId="23E1E262"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102</w:t>
            </w:r>
          </w:p>
        </w:tc>
        <w:tc>
          <w:tcPr>
            <w:tcW w:w="220" w:type="dxa"/>
            <w:tcBorders>
              <w:top w:val="nil"/>
              <w:left w:val="nil"/>
              <w:bottom w:val="nil"/>
              <w:right w:val="nil"/>
            </w:tcBorders>
            <w:shd w:val="clear" w:color="auto" w:fill="auto"/>
            <w:noWrap/>
            <w:vAlign w:val="center"/>
            <w:hideMark/>
          </w:tcPr>
          <w:p w14:paraId="2BB69AFA" w14:textId="77777777" w:rsidR="00112A2F" w:rsidRPr="00112A2F" w:rsidRDefault="00112A2F" w:rsidP="00112A2F">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17642657"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HC20</w:t>
            </w:r>
          </w:p>
        </w:tc>
      </w:tr>
      <w:tr w:rsidR="00112A2F" w:rsidRPr="00112A2F" w14:paraId="654A4696" w14:textId="77777777" w:rsidTr="00112A2F">
        <w:trPr>
          <w:trHeight w:val="330"/>
        </w:trPr>
        <w:tc>
          <w:tcPr>
            <w:tcW w:w="1100" w:type="dxa"/>
            <w:tcBorders>
              <w:top w:val="nil"/>
              <w:left w:val="nil"/>
              <w:bottom w:val="nil"/>
              <w:right w:val="nil"/>
            </w:tcBorders>
            <w:shd w:val="clear" w:color="auto" w:fill="auto"/>
            <w:vAlign w:val="center"/>
            <w:hideMark/>
          </w:tcPr>
          <w:p w14:paraId="6DE24DE4"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103</w:t>
            </w:r>
          </w:p>
        </w:tc>
        <w:tc>
          <w:tcPr>
            <w:tcW w:w="220" w:type="dxa"/>
            <w:tcBorders>
              <w:top w:val="nil"/>
              <w:left w:val="nil"/>
              <w:bottom w:val="nil"/>
              <w:right w:val="nil"/>
            </w:tcBorders>
            <w:shd w:val="clear" w:color="auto" w:fill="auto"/>
            <w:noWrap/>
            <w:vAlign w:val="center"/>
            <w:hideMark/>
          </w:tcPr>
          <w:p w14:paraId="1DD32455" w14:textId="77777777" w:rsidR="00112A2F" w:rsidRPr="00112A2F" w:rsidRDefault="00112A2F" w:rsidP="00112A2F">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48259823"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HC22</w:t>
            </w:r>
          </w:p>
        </w:tc>
      </w:tr>
      <w:bookmarkEnd w:id="52"/>
    </w:tbl>
    <w:p w14:paraId="4A0C1401" w14:textId="547E7079" w:rsidR="00112A2F" w:rsidRDefault="00112A2F" w:rsidP="00112A2F">
      <w:pPr>
        <w:pStyle w:val="Odstavecseseznamem"/>
        <w:jc w:val="both"/>
        <w:rPr>
          <w:rFonts w:ascii="Arial" w:hAnsi="Arial" w:cs="Arial"/>
          <w:bCs/>
        </w:rPr>
      </w:pPr>
    </w:p>
    <w:p w14:paraId="11ADC593" w14:textId="64F52E5C" w:rsidR="00112A2F" w:rsidRPr="00112A2F" w:rsidRDefault="00112A2F" w:rsidP="00112A2F">
      <w:pPr>
        <w:pStyle w:val="Odstavecseseznamem"/>
        <w:jc w:val="both"/>
        <w:rPr>
          <w:rFonts w:ascii="Arial" w:hAnsi="Arial" w:cs="Arial"/>
          <w:bCs/>
        </w:rPr>
      </w:pPr>
      <w:r>
        <w:rPr>
          <w:rFonts w:ascii="Arial" w:hAnsi="Arial" w:cs="Arial"/>
          <w:bCs/>
        </w:rPr>
        <w:t>Kód položky</w:t>
      </w:r>
      <w:r>
        <w:rPr>
          <w:rFonts w:ascii="Arial" w:hAnsi="Arial" w:cs="Arial"/>
          <w:bCs/>
        </w:rPr>
        <w:tab/>
      </w:r>
      <w:r>
        <w:rPr>
          <w:rFonts w:ascii="Arial" w:hAnsi="Arial" w:cs="Arial"/>
          <w:bCs/>
        </w:rPr>
        <w:tab/>
        <w:t>Popis položky</w:t>
      </w:r>
    </w:p>
    <w:tbl>
      <w:tblPr>
        <w:tblW w:w="8534" w:type="dxa"/>
        <w:tblInd w:w="828" w:type="dxa"/>
        <w:tblCellMar>
          <w:left w:w="70" w:type="dxa"/>
          <w:right w:w="70" w:type="dxa"/>
        </w:tblCellMar>
        <w:tblLook w:val="04A0" w:firstRow="1" w:lastRow="0" w:firstColumn="1" w:lastColumn="0" w:noHBand="0" w:noVBand="1"/>
      </w:tblPr>
      <w:tblGrid>
        <w:gridCol w:w="2147"/>
        <w:gridCol w:w="6387"/>
      </w:tblGrid>
      <w:tr w:rsidR="00BA340F" w:rsidRPr="00BC7EEA" w14:paraId="2305EC5C" w14:textId="77777777" w:rsidTr="00BA340F">
        <w:trPr>
          <w:trHeight w:val="352"/>
        </w:trPr>
        <w:tc>
          <w:tcPr>
            <w:tcW w:w="2147" w:type="dxa"/>
            <w:tcBorders>
              <w:top w:val="single" w:sz="4" w:space="0" w:color="969696"/>
              <w:left w:val="single" w:sz="4" w:space="0" w:color="969696"/>
              <w:bottom w:val="single" w:sz="4" w:space="0" w:color="969696"/>
              <w:right w:val="single" w:sz="4" w:space="0" w:color="969696"/>
            </w:tcBorders>
            <w:shd w:val="clear" w:color="auto" w:fill="auto"/>
            <w:vAlign w:val="center"/>
            <w:hideMark/>
          </w:tcPr>
          <w:p w14:paraId="6D3C73E2" w14:textId="77777777" w:rsidR="00BA340F" w:rsidRPr="00BA340F" w:rsidRDefault="00BA340F" w:rsidP="009B54B4">
            <w:pPr>
              <w:spacing w:after="0"/>
              <w:rPr>
                <w:rFonts w:ascii="Arial" w:hAnsi="Arial" w:cs="Arial"/>
              </w:rPr>
            </w:pPr>
            <w:bookmarkStart w:id="54" w:name="_Hlk132971071"/>
            <w:r w:rsidRPr="00BA340F">
              <w:rPr>
                <w:rFonts w:ascii="Arial" w:hAnsi="Arial" w:cs="Arial"/>
              </w:rPr>
              <w:t>564752111</w:t>
            </w:r>
          </w:p>
        </w:tc>
        <w:tc>
          <w:tcPr>
            <w:tcW w:w="6387" w:type="dxa"/>
            <w:tcBorders>
              <w:top w:val="single" w:sz="4" w:space="0" w:color="969696"/>
              <w:left w:val="nil"/>
              <w:bottom w:val="single" w:sz="4" w:space="0" w:color="969696"/>
              <w:right w:val="single" w:sz="4" w:space="0" w:color="969696"/>
            </w:tcBorders>
            <w:shd w:val="clear" w:color="auto" w:fill="auto"/>
            <w:vAlign w:val="center"/>
            <w:hideMark/>
          </w:tcPr>
          <w:p w14:paraId="4336A933" w14:textId="77777777" w:rsidR="00BA340F" w:rsidRPr="00BA340F" w:rsidRDefault="00BA340F" w:rsidP="009B54B4">
            <w:pPr>
              <w:spacing w:after="0"/>
              <w:rPr>
                <w:rFonts w:ascii="Arial" w:hAnsi="Arial" w:cs="Arial"/>
              </w:rPr>
            </w:pPr>
            <w:r w:rsidRPr="00BA340F">
              <w:rPr>
                <w:rFonts w:ascii="Arial" w:hAnsi="Arial" w:cs="Arial"/>
              </w:rPr>
              <w:t>Podklad z vibrovaného štěrku VŠ tl 150 mm</w:t>
            </w:r>
          </w:p>
        </w:tc>
      </w:tr>
      <w:bookmarkEnd w:id="54"/>
    </w:tbl>
    <w:p w14:paraId="3E09EE66" w14:textId="6F016DA4" w:rsidR="00661ABF" w:rsidRDefault="00661ABF" w:rsidP="009F0BDB">
      <w:pPr>
        <w:pStyle w:val="Odstavecseseznamem"/>
        <w:jc w:val="both"/>
        <w:rPr>
          <w:rFonts w:ascii="Arial" w:hAnsi="Arial" w:cs="Arial"/>
          <w:bCs/>
          <w:i/>
          <w:lang w:val="en-US"/>
        </w:rPr>
      </w:pPr>
    </w:p>
    <w:p w14:paraId="24D80E96" w14:textId="592457E0" w:rsidR="00112A2F" w:rsidRDefault="00112A2F" w:rsidP="009F0BDB">
      <w:pPr>
        <w:pStyle w:val="Odstavecseseznamem"/>
        <w:jc w:val="both"/>
        <w:rPr>
          <w:rFonts w:ascii="Arial" w:hAnsi="Arial" w:cs="Arial"/>
          <w:bCs/>
          <w:i/>
          <w:lang w:val="en-US"/>
        </w:rPr>
      </w:pPr>
    </w:p>
    <w:p w14:paraId="0BDD56E7" w14:textId="77777777" w:rsidR="00112A2F" w:rsidRPr="00112A2F" w:rsidRDefault="00112A2F" w:rsidP="00112A2F">
      <w:pPr>
        <w:ind w:left="720"/>
        <w:contextualSpacing/>
        <w:jc w:val="both"/>
        <w:rPr>
          <w:rFonts w:ascii="Arial" w:hAnsi="Arial" w:cs="Arial"/>
          <w:bCs/>
        </w:rPr>
      </w:pPr>
      <w:r w:rsidRPr="00112A2F">
        <w:rPr>
          <w:rFonts w:ascii="Arial" w:hAnsi="Arial" w:cs="Arial"/>
          <w:bCs/>
        </w:rPr>
        <w:t xml:space="preserve">U stavebních objektů </w:t>
      </w:r>
    </w:p>
    <w:tbl>
      <w:tblPr>
        <w:tblW w:w="6380" w:type="dxa"/>
        <w:tblInd w:w="899" w:type="dxa"/>
        <w:tblCellMar>
          <w:left w:w="70" w:type="dxa"/>
          <w:right w:w="70" w:type="dxa"/>
        </w:tblCellMar>
        <w:tblLook w:val="04A0" w:firstRow="1" w:lastRow="0" w:firstColumn="1" w:lastColumn="0" w:noHBand="0" w:noVBand="1"/>
      </w:tblPr>
      <w:tblGrid>
        <w:gridCol w:w="1100"/>
        <w:gridCol w:w="220"/>
        <w:gridCol w:w="5060"/>
      </w:tblGrid>
      <w:tr w:rsidR="00112A2F" w:rsidRPr="00112A2F" w14:paraId="03765DFA" w14:textId="77777777" w:rsidTr="00C9163F">
        <w:trPr>
          <w:trHeight w:val="330"/>
        </w:trPr>
        <w:tc>
          <w:tcPr>
            <w:tcW w:w="1100" w:type="dxa"/>
            <w:tcBorders>
              <w:top w:val="nil"/>
              <w:left w:val="nil"/>
              <w:bottom w:val="nil"/>
              <w:right w:val="nil"/>
            </w:tcBorders>
            <w:shd w:val="clear" w:color="auto" w:fill="auto"/>
            <w:vAlign w:val="center"/>
            <w:hideMark/>
          </w:tcPr>
          <w:p w14:paraId="455B9A42"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101</w:t>
            </w:r>
          </w:p>
        </w:tc>
        <w:tc>
          <w:tcPr>
            <w:tcW w:w="220" w:type="dxa"/>
            <w:tcBorders>
              <w:top w:val="nil"/>
              <w:left w:val="nil"/>
              <w:bottom w:val="nil"/>
              <w:right w:val="nil"/>
            </w:tcBorders>
            <w:shd w:val="clear" w:color="auto" w:fill="auto"/>
            <w:noWrap/>
            <w:vAlign w:val="center"/>
            <w:hideMark/>
          </w:tcPr>
          <w:p w14:paraId="6639B49C" w14:textId="77777777" w:rsidR="00112A2F" w:rsidRPr="00112A2F" w:rsidRDefault="00112A2F" w:rsidP="00112A2F">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4ED2AE52"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HC19a</w:t>
            </w:r>
          </w:p>
        </w:tc>
      </w:tr>
      <w:tr w:rsidR="00112A2F" w:rsidRPr="00112A2F" w14:paraId="2F16ED7D" w14:textId="77777777" w:rsidTr="00C9163F">
        <w:trPr>
          <w:trHeight w:val="330"/>
        </w:trPr>
        <w:tc>
          <w:tcPr>
            <w:tcW w:w="1100" w:type="dxa"/>
            <w:tcBorders>
              <w:top w:val="nil"/>
              <w:left w:val="nil"/>
              <w:bottom w:val="nil"/>
              <w:right w:val="nil"/>
            </w:tcBorders>
            <w:shd w:val="clear" w:color="auto" w:fill="auto"/>
            <w:vAlign w:val="center"/>
            <w:hideMark/>
          </w:tcPr>
          <w:p w14:paraId="6EFFFFA8"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102</w:t>
            </w:r>
          </w:p>
        </w:tc>
        <w:tc>
          <w:tcPr>
            <w:tcW w:w="220" w:type="dxa"/>
            <w:tcBorders>
              <w:top w:val="nil"/>
              <w:left w:val="nil"/>
              <w:bottom w:val="nil"/>
              <w:right w:val="nil"/>
            </w:tcBorders>
            <w:shd w:val="clear" w:color="auto" w:fill="auto"/>
            <w:noWrap/>
            <w:vAlign w:val="center"/>
            <w:hideMark/>
          </w:tcPr>
          <w:p w14:paraId="6DFFC6F1" w14:textId="77777777" w:rsidR="00112A2F" w:rsidRPr="00112A2F" w:rsidRDefault="00112A2F" w:rsidP="00112A2F">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087FEF95"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HC20</w:t>
            </w:r>
          </w:p>
        </w:tc>
      </w:tr>
      <w:tr w:rsidR="00112A2F" w:rsidRPr="00112A2F" w14:paraId="7325253A" w14:textId="77777777" w:rsidTr="00C9163F">
        <w:trPr>
          <w:trHeight w:val="330"/>
        </w:trPr>
        <w:tc>
          <w:tcPr>
            <w:tcW w:w="1100" w:type="dxa"/>
            <w:tcBorders>
              <w:top w:val="nil"/>
              <w:left w:val="nil"/>
              <w:bottom w:val="nil"/>
              <w:right w:val="nil"/>
            </w:tcBorders>
            <w:shd w:val="clear" w:color="auto" w:fill="auto"/>
            <w:vAlign w:val="center"/>
            <w:hideMark/>
          </w:tcPr>
          <w:p w14:paraId="1DA19D65"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103</w:t>
            </w:r>
          </w:p>
        </w:tc>
        <w:tc>
          <w:tcPr>
            <w:tcW w:w="220" w:type="dxa"/>
            <w:tcBorders>
              <w:top w:val="nil"/>
              <w:left w:val="nil"/>
              <w:bottom w:val="nil"/>
              <w:right w:val="nil"/>
            </w:tcBorders>
            <w:shd w:val="clear" w:color="auto" w:fill="auto"/>
            <w:noWrap/>
            <w:vAlign w:val="center"/>
            <w:hideMark/>
          </w:tcPr>
          <w:p w14:paraId="5C1FDC05" w14:textId="77777777" w:rsidR="00112A2F" w:rsidRPr="00112A2F" w:rsidRDefault="00112A2F" w:rsidP="00112A2F">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4D488BB9"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HC22</w:t>
            </w:r>
          </w:p>
        </w:tc>
      </w:tr>
      <w:tr w:rsidR="00112A2F" w:rsidRPr="00112A2F" w14:paraId="6249AC9F" w14:textId="77777777" w:rsidTr="00112A2F">
        <w:trPr>
          <w:trHeight w:val="330"/>
        </w:trPr>
        <w:tc>
          <w:tcPr>
            <w:tcW w:w="1100" w:type="dxa"/>
            <w:tcBorders>
              <w:top w:val="nil"/>
              <w:left w:val="nil"/>
              <w:bottom w:val="nil"/>
              <w:right w:val="nil"/>
            </w:tcBorders>
            <w:shd w:val="clear" w:color="auto" w:fill="auto"/>
            <w:vAlign w:val="center"/>
            <w:hideMark/>
          </w:tcPr>
          <w:p w14:paraId="4496458E"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SO 104</w:t>
            </w:r>
          </w:p>
        </w:tc>
        <w:tc>
          <w:tcPr>
            <w:tcW w:w="220" w:type="dxa"/>
            <w:tcBorders>
              <w:top w:val="nil"/>
              <w:left w:val="nil"/>
              <w:bottom w:val="nil"/>
              <w:right w:val="nil"/>
            </w:tcBorders>
            <w:shd w:val="clear" w:color="auto" w:fill="auto"/>
            <w:noWrap/>
            <w:vAlign w:val="center"/>
            <w:hideMark/>
          </w:tcPr>
          <w:p w14:paraId="53F726A9" w14:textId="77777777" w:rsidR="00112A2F" w:rsidRPr="00112A2F" w:rsidRDefault="00112A2F" w:rsidP="00112A2F">
            <w:pPr>
              <w:spacing w:after="0" w:line="240" w:lineRule="auto"/>
              <w:rPr>
                <w:rFonts w:ascii="Arial CE" w:eastAsia="Times New Roman" w:hAnsi="Arial CE" w:cs="Arial CE"/>
                <w:b/>
                <w:bCs/>
                <w:color w:val="003366"/>
                <w:lang w:eastAsia="cs-CZ"/>
              </w:rPr>
            </w:pPr>
          </w:p>
        </w:tc>
        <w:tc>
          <w:tcPr>
            <w:tcW w:w="5060" w:type="dxa"/>
            <w:tcBorders>
              <w:top w:val="nil"/>
              <w:left w:val="nil"/>
              <w:bottom w:val="nil"/>
              <w:right w:val="nil"/>
            </w:tcBorders>
            <w:shd w:val="clear" w:color="auto" w:fill="auto"/>
            <w:vAlign w:val="center"/>
            <w:hideMark/>
          </w:tcPr>
          <w:p w14:paraId="4B930593" w14:textId="77777777" w:rsidR="00112A2F" w:rsidRPr="00112A2F" w:rsidRDefault="00112A2F" w:rsidP="00112A2F">
            <w:pPr>
              <w:spacing w:after="0" w:line="240" w:lineRule="auto"/>
              <w:rPr>
                <w:rFonts w:ascii="Arial CE" w:eastAsia="Times New Roman" w:hAnsi="Arial CE" w:cs="Arial CE"/>
                <w:b/>
                <w:bCs/>
                <w:color w:val="003366"/>
                <w:lang w:eastAsia="cs-CZ"/>
              </w:rPr>
            </w:pPr>
            <w:r w:rsidRPr="00112A2F">
              <w:rPr>
                <w:rFonts w:ascii="Arial CE" w:eastAsia="Times New Roman" w:hAnsi="Arial CE" w:cs="Arial CE"/>
                <w:b/>
                <w:bCs/>
                <w:color w:val="003366"/>
                <w:lang w:eastAsia="cs-CZ"/>
              </w:rPr>
              <w:t>Hlavní polní cesta HC23</w:t>
            </w:r>
          </w:p>
        </w:tc>
      </w:tr>
    </w:tbl>
    <w:p w14:paraId="624C096F" w14:textId="1A12D818" w:rsidR="00112A2F" w:rsidRDefault="00112A2F" w:rsidP="009F0BDB">
      <w:pPr>
        <w:pStyle w:val="Odstavecseseznamem"/>
        <w:jc w:val="both"/>
        <w:rPr>
          <w:rFonts w:ascii="Arial" w:hAnsi="Arial" w:cs="Arial"/>
          <w:bCs/>
          <w:i/>
          <w:lang w:val="en-US"/>
        </w:rPr>
      </w:pPr>
    </w:p>
    <w:p w14:paraId="5FF8D25B" w14:textId="5B499B0A" w:rsidR="00112A2F" w:rsidRDefault="00112A2F" w:rsidP="009F0BDB">
      <w:pPr>
        <w:pStyle w:val="Odstavecseseznamem"/>
        <w:jc w:val="both"/>
        <w:rPr>
          <w:rFonts w:ascii="Arial" w:hAnsi="Arial" w:cs="Arial"/>
          <w:bCs/>
          <w:i/>
          <w:lang w:val="en-US"/>
        </w:rPr>
      </w:pPr>
      <w:r>
        <w:rPr>
          <w:rFonts w:ascii="Arial" w:hAnsi="Arial" w:cs="Arial"/>
          <w:bCs/>
          <w:i/>
          <w:lang w:val="en-US"/>
        </w:rPr>
        <w:t>Kód položky</w:t>
      </w:r>
      <w:r>
        <w:rPr>
          <w:rFonts w:ascii="Arial" w:hAnsi="Arial" w:cs="Arial"/>
          <w:bCs/>
          <w:i/>
          <w:lang w:val="en-US"/>
        </w:rPr>
        <w:tab/>
      </w:r>
      <w:r>
        <w:rPr>
          <w:rFonts w:ascii="Arial" w:hAnsi="Arial" w:cs="Arial"/>
          <w:bCs/>
          <w:i/>
          <w:lang w:val="en-US"/>
        </w:rPr>
        <w:tab/>
        <w:t>Popis položky</w:t>
      </w:r>
    </w:p>
    <w:tbl>
      <w:tblPr>
        <w:tblW w:w="8534" w:type="dxa"/>
        <w:tblInd w:w="828" w:type="dxa"/>
        <w:tblCellMar>
          <w:left w:w="70" w:type="dxa"/>
          <w:right w:w="70" w:type="dxa"/>
        </w:tblCellMar>
        <w:tblLook w:val="04A0" w:firstRow="1" w:lastRow="0" w:firstColumn="1" w:lastColumn="0" w:noHBand="0" w:noVBand="1"/>
      </w:tblPr>
      <w:tblGrid>
        <w:gridCol w:w="2147"/>
        <w:gridCol w:w="6387"/>
      </w:tblGrid>
      <w:tr w:rsidR="00112A2F" w:rsidRPr="00112A2F" w14:paraId="72061261" w14:textId="77777777" w:rsidTr="00C9163F">
        <w:trPr>
          <w:trHeight w:val="516"/>
        </w:trPr>
        <w:tc>
          <w:tcPr>
            <w:tcW w:w="2147" w:type="dxa"/>
            <w:tcBorders>
              <w:top w:val="single" w:sz="4" w:space="0" w:color="969696"/>
              <w:left w:val="single" w:sz="4" w:space="0" w:color="969696"/>
              <w:bottom w:val="single" w:sz="4" w:space="0" w:color="969696"/>
              <w:right w:val="single" w:sz="4" w:space="0" w:color="969696"/>
            </w:tcBorders>
            <w:shd w:val="clear" w:color="auto" w:fill="auto"/>
            <w:vAlign w:val="center"/>
            <w:hideMark/>
          </w:tcPr>
          <w:p w14:paraId="60303008" w14:textId="77777777" w:rsidR="00112A2F" w:rsidRPr="00112A2F" w:rsidRDefault="00112A2F" w:rsidP="00112A2F">
            <w:pPr>
              <w:spacing w:after="0"/>
              <w:rPr>
                <w:rFonts w:ascii="Arial" w:hAnsi="Arial" w:cs="Arial"/>
              </w:rPr>
            </w:pPr>
            <w:r w:rsidRPr="00112A2F">
              <w:rPr>
                <w:rFonts w:ascii="Arial" w:hAnsi="Arial" w:cs="Arial"/>
              </w:rPr>
              <w:t>564861111</w:t>
            </w:r>
          </w:p>
        </w:tc>
        <w:tc>
          <w:tcPr>
            <w:tcW w:w="6387" w:type="dxa"/>
            <w:tcBorders>
              <w:top w:val="single" w:sz="4" w:space="0" w:color="969696"/>
              <w:left w:val="nil"/>
              <w:bottom w:val="single" w:sz="4" w:space="0" w:color="969696"/>
              <w:right w:val="single" w:sz="4" w:space="0" w:color="969696"/>
            </w:tcBorders>
            <w:shd w:val="clear" w:color="auto" w:fill="auto"/>
            <w:vAlign w:val="center"/>
            <w:hideMark/>
          </w:tcPr>
          <w:p w14:paraId="33AF9579" w14:textId="77777777" w:rsidR="00112A2F" w:rsidRPr="00112A2F" w:rsidRDefault="00112A2F" w:rsidP="00112A2F">
            <w:pPr>
              <w:spacing w:after="0"/>
              <w:rPr>
                <w:rFonts w:ascii="Arial" w:hAnsi="Arial" w:cs="Arial"/>
              </w:rPr>
            </w:pPr>
            <w:r w:rsidRPr="00112A2F">
              <w:rPr>
                <w:rFonts w:ascii="Arial" w:hAnsi="Arial" w:cs="Arial"/>
              </w:rPr>
              <w:t>Podklad ze štěrkodrtě ŠD plochy přes 100 m2 tl 200 mm</w:t>
            </w:r>
          </w:p>
        </w:tc>
      </w:tr>
      <w:tr w:rsidR="00112A2F" w:rsidRPr="00112A2F" w14:paraId="58827F58" w14:textId="77777777" w:rsidTr="00C9163F">
        <w:trPr>
          <w:trHeight w:val="516"/>
        </w:trPr>
        <w:tc>
          <w:tcPr>
            <w:tcW w:w="2147" w:type="dxa"/>
            <w:tcBorders>
              <w:top w:val="single" w:sz="4" w:space="0" w:color="969696"/>
              <w:left w:val="single" w:sz="4" w:space="0" w:color="969696"/>
              <w:bottom w:val="single" w:sz="4" w:space="0" w:color="969696"/>
              <w:right w:val="single" w:sz="4" w:space="0" w:color="969696"/>
            </w:tcBorders>
            <w:shd w:val="clear" w:color="auto" w:fill="auto"/>
            <w:vAlign w:val="center"/>
            <w:hideMark/>
          </w:tcPr>
          <w:p w14:paraId="6DFC01C1" w14:textId="77777777" w:rsidR="00112A2F" w:rsidRPr="00112A2F" w:rsidRDefault="00112A2F" w:rsidP="00112A2F">
            <w:pPr>
              <w:spacing w:after="0"/>
              <w:rPr>
                <w:rFonts w:ascii="Arial" w:hAnsi="Arial" w:cs="Arial"/>
              </w:rPr>
            </w:pPr>
            <w:r w:rsidRPr="00112A2F">
              <w:rPr>
                <w:rFonts w:ascii="Arial" w:hAnsi="Arial" w:cs="Arial"/>
              </w:rPr>
              <w:t>569831111</w:t>
            </w:r>
          </w:p>
        </w:tc>
        <w:tc>
          <w:tcPr>
            <w:tcW w:w="6387" w:type="dxa"/>
            <w:tcBorders>
              <w:top w:val="single" w:sz="4" w:space="0" w:color="969696"/>
              <w:left w:val="nil"/>
              <w:bottom w:val="single" w:sz="4" w:space="0" w:color="969696"/>
              <w:right w:val="single" w:sz="4" w:space="0" w:color="969696"/>
            </w:tcBorders>
            <w:shd w:val="clear" w:color="auto" w:fill="auto"/>
            <w:vAlign w:val="center"/>
            <w:hideMark/>
          </w:tcPr>
          <w:p w14:paraId="77DC4651" w14:textId="77777777" w:rsidR="00112A2F" w:rsidRPr="00112A2F" w:rsidRDefault="00112A2F" w:rsidP="00112A2F">
            <w:pPr>
              <w:spacing w:after="0"/>
              <w:rPr>
                <w:rFonts w:ascii="Arial" w:hAnsi="Arial" w:cs="Arial"/>
              </w:rPr>
            </w:pPr>
            <w:r w:rsidRPr="00112A2F">
              <w:rPr>
                <w:rFonts w:ascii="Arial" w:hAnsi="Arial" w:cs="Arial"/>
              </w:rPr>
              <w:t>Zpevnění krajnic štěrkodrtí tl 100 mm</w:t>
            </w:r>
          </w:p>
        </w:tc>
      </w:tr>
      <w:bookmarkEnd w:id="53"/>
    </w:tbl>
    <w:p w14:paraId="7CA24C45" w14:textId="7954F6DD" w:rsidR="00112A2F" w:rsidRDefault="00112A2F" w:rsidP="009F0BDB">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55" w:name="_Hlk13049894"/>
      <w:bookmarkStart w:id="56"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7" w:name="_Hlk13049910"/>
      <w:bookmarkEnd w:id="55"/>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56"/>
    <w:bookmarkEnd w:id="57"/>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00576C71" w14:textId="77777777" w:rsidR="0050734F" w:rsidRDefault="0050734F" w:rsidP="0050734F">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34E7E785" w14:textId="77777777" w:rsidR="0050734F" w:rsidRDefault="0050734F" w:rsidP="0050734F">
      <w:pPr>
        <w:rPr>
          <w:rFonts w:ascii="Arial" w:hAnsi="Arial" w:cs="Arial"/>
        </w:rPr>
      </w:pPr>
    </w:p>
    <w:p w14:paraId="3FA9A333" w14:textId="77777777" w:rsidR="0050734F" w:rsidRDefault="0050734F" w:rsidP="0050734F">
      <w:pPr>
        <w:rPr>
          <w:rFonts w:ascii="Arial" w:hAnsi="Arial" w:cs="Arial"/>
        </w:rPr>
      </w:pPr>
    </w:p>
    <w:p w14:paraId="69E6A122" w14:textId="77777777" w:rsidR="0050734F" w:rsidRDefault="0050734F" w:rsidP="0050734F">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4FC08BBD" w14:textId="77777777" w:rsidR="0050734F" w:rsidRDefault="0050734F" w:rsidP="0050734F">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28BDAB34" w14:textId="77777777" w:rsidR="0050734F" w:rsidRPr="00FD0C4D" w:rsidRDefault="0050734F" w:rsidP="0050734F">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0F5D9FB1" w14:textId="77777777" w:rsidR="0050734F" w:rsidRDefault="0050734F" w:rsidP="0050734F">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15C40CD0" w14:textId="77777777" w:rsidR="0050734F" w:rsidRDefault="0050734F" w:rsidP="0050734F">
      <w:pPr>
        <w:rPr>
          <w:rFonts w:ascii="Arial" w:hAnsi="Arial" w:cs="Arial"/>
        </w:rPr>
      </w:pPr>
    </w:p>
    <w:p w14:paraId="1D2C544B" w14:textId="77777777" w:rsidR="0050734F" w:rsidRPr="00841383" w:rsidRDefault="0050734F" w:rsidP="0050734F">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48AA74B9" w14:textId="77777777" w:rsidR="0050734F" w:rsidRDefault="0050734F" w:rsidP="0050734F">
      <w:pPr>
        <w:rPr>
          <w:rFonts w:ascii="Arial" w:hAnsi="Arial" w:cs="Arial"/>
        </w:rPr>
      </w:pPr>
    </w:p>
    <w:p w14:paraId="3CA50586" w14:textId="77777777" w:rsidR="00D20BBA" w:rsidRDefault="00D20BBA" w:rsidP="0050734F">
      <w:pPr>
        <w:rPr>
          <w:rFonts w:ascii="Arial" w:hAnsi="Arial" w:cs="Arial"/>
          <w:b/>
          <w:bCs/>
          <w:u w:val="single"/>
        </w:rPr>
      </w:pPr>
    </w:p>
    <w:p w14:paraId="03D023F8" w14:textId="77777777" w:rsidR="00D20BBA" w:rsidRDefault="00D20BBA" w:rsidP="0050734F">
      <w:pPr>
        <w:rPr>
          <w:rFonts w:ascii="Arial" w:hAnsi="Arial" w:cs="Arial"/>
          <w:b/>
          <w:bCs/>
          <w:u w:val="single"/>
        </w:rPr>
      </w:pPr>
    </w:p>
    <w:p w14:paraId="2A80FD7E" w14:textId="77777777" w:rsidR="00D20BBA" w:rsidRDefault="00D20BBA" w:rsidP="0050734F">
      <w:pPr>
        <w:rPr>
          <w:rFonts w:ascii="Arial" w:hAnsi="Arial" w:cs="Arial"/>
          <w:b/>
          <w:bCs/>
          <w:u w:val="single"/>
        </w:rPr>
      </w:pPr>
    </w:p>
    <w:p w14:paraId="08B949FF" w14:textId="77777777" w:rsidR="00D20BBA" w:rsidRDefault="00D20BBA" w:rsidP="0050734F">
      <w:pPr>
        <w:rPr>
          <w:rFonts w:ascii="Arial" w:hAnsi="Arial" w:cs="Arial"/>
          <w:b/>
          <w:bCs/>
          <w:u w:val="single"/>
        </w:rPr>
      </w:pPr>
    </w:p>
    <w:p w14:paraId="2521AEED" w14:textId="77777777" w:rsidR="00D20BBA" w:rsidRDefault="00D20BBA" w:rsidP="0050734F">
      <w:pPr>
        <w:rPr>
          <w:rFonts w:ascii="Arial" w:hAnsi="Arial" w:cs="Arial"/>
          <w:b/>
          <w:bCs/>
          <w:u w:val="single"/>
        </w:rPr>
      </w:pPr>
    </w:p>
    <w:p w14:paraId="7EC62362" w14:textId="77777777" w:rsidR="00D20BBA" w:rsidRDefault="00D20BBA" w:rsidP="0050734F">
      <w:pPr>
        <w:rPr>
          <w:rFonts w:ascii="Arial" w:hAnsi="Arial" w:cs="Arial"/>
          <w:b/>
          <w:bCs/>
          <w:u w:val="single"/>
        </w:rPr>
      </w:pPr>
    </w:p>
    <w:p w14:paraId="7FD050D1" w14:textId="77777777" w:rsidR="00D20BBA" w:rsidRDefault="00D20BBA" w:rsidP="0050734F">
      <w:pPr>
        <w:rPr>
          <w:rFonts w:ascii="Arial" w:hAnsi="Arial" w:cs="Arial"/>
          <w:b/>
          <w:bCs/>
          <w:u w:val="single"/>
        </w:rPr>
      </w:pPr>
    </w:p>
    <w:p w14:paraId="63248740" w14:textId="77777777" w:rsidR="00D20BBA" w:rsidRDefault="00D20BBA" w:rsidP="0050734F">
      <w:pPr>
        <w:rPr>
          <w:rFonts w:ascii="Arial" w:hAnsi="Arial" w:cs="Arial"/>
          <w:b/>
          <w:bCs/>
          <w:u w:val="single"/>
        </w:rPr>
      </w:pPr>
    </w:p>
    <w:p w14:paraId="5075C318" w14:textId="77777777" w:rsidR="00D20BBA" w:rsidRDefault="00D20BBA" w:rsidP="0050734F">
      <w:pPr>
        <w:rPr>
          <w:rFonts w:ascii="Arial" w:hAnsi="Arial" w:cs="Arial"/>
          <w:b/>
          <w:bCs/>
          <w:u w:val="single"/>
        </w:rPr>
      </w:pPr>
    </w:p>
    <w:p w14:paraId="7CDEF453" w14:textId="77777777" w:rsidR="00D20BBA" w:rsidRDefault="00D20BBA" w:rsidP="0050734F">
      <w:pPr>
        <w:rPr>
          <w:rFonts w:ascii="Arial" w:hAnsi="Arial" w:cs="Arial"/>
          <w:b/>
          <w:bCs/>
          <w:u w:val="single"/>
        </w:rPr>
      </w:pPr>
    </w:p>
    <w:p w14:paraId="6804DD04" w14:textId="77777777" w:rsidR="00D20BBA" w:rsidRDefault="00D20BBA" w:rsidP="0050734F">
      <w:pPr>
        <w:rPr>
          <w:rFonts w:ascii="Arial" w:hAnsi="Arial" w:cs="Arial"/>
          <w:b/>
          <w:bCs/>
          <w:u w:val="single"/>
        </w:rPr>
      </w:pPr>
    </w:p>
    <w:p w14:paraId="15746A7F" w14:textId="77777777" w:rsidR="00D20BBA" w:rsidRDefault="00D20BBA" w:rsidP="0050734F">
      <w:pPr>
        <w:rPr>
          <w:rFonts w:ascii="Arial" w:hAnsi="Arial" w:cs="Arial"/>
          <w:b/>
          <w:bCs/>
          <w:u w:val="single"/>
        </w:rPr>
      </w:pPr>
    </w:p>
    <w:p w14:paraId="0E134AD2" w14:textId="77777777" w:rsidR="00D20BBA" w:rsidRDefault="00D20BBA" w:rsidP="0050734F">
      <w:pPr>
        <w:rPr>
          <w:rFonts w:ascii="Arial" w:hAnsi="Arial" w:cs="Arial"/>
          <w:b/>
          <w:bCs/>
          <w:u w:val="single"/>
        </w:rPr>
      </w:pPr>
    </w:p>
    <w:p w14:paraId="09398B8F" w14:textId="77777777" w:rsidR="00D20BBA" w:rsidRDefault="00D20BBA" w:rsidP="0050734F">
      <w:pPr>
        <w:rPr>
          <w:rFonts w:ascii="Arial" w:hAnsi="Arial" w:cs="Arial"/>
          <w:b/>
          <w:bCs/>
          <w:u w:val="single"/>
        </w:rPr>
      </w:pPr>
    </w:p>
    <w:p w14:paraId="6770D794" w14:textId="6D2D2836" w:rsidR="0050734F" w:rsidRPr="0050734F" w:rsidRDefault="0050734F" w:rsidP="0050734F">
      <w:pPr>
        <w:rPr>
          <w:rFonts w:ascii="Arial" w:hAnsi="Arial" w:cs="Arial"/>
          <w:b/>
          <w:bCs/>
          <w:u w:val="single"/>
        </w:rPr>
      </w:pPr>
      <w:bookmarkStart w:id="58" w:name="_Hlk132975567"/>
      <w:r w:rsidRPr="0050734F">
        <w:rPr>
          <w:rFonts w:ascii="Arial" w:hAnsi="Arial" w:cs="Arial"/>
          <w:b/>
          <w:bCs/>
          <w:u w:val="single"/>
        </w:rPr>
        <w:t xml:space="preserve">Příloha č. 1 </w:t>
      </w:r>
      <w:bookmarkEnd w:id="58"/>
      <w:r w:rsidRPr="0050734F">
        <w:rPr>
          <w:rFonts w:ascii="Arial" w:hAnsi="Arial" w:cs="Arial"/>
          <w:b/>
          <w:bCs/>
          <w:u w:val="single"/>
        </w:rPr>
        <w:t xml:space="preserve">Specifikace díla a </w:t>
      </w:r>
      <w:bookmarkStart w:id="59" w:name="_Hlk132975384"/>
      <w:r w:rsidRPr="0050734F">
        <w:rPr>
          <w:rFonts w:ascii="Arial" w:hAnsi="Arial" w:cs="Arial"/>
          <w:b/>
          <w:bCs/>
          <w:u w:val="single"/>
        </w:rPr>
        <w:t>závazný harmonogram postupu prací</w:t>
      </w:r>
    </w:p>
    <w:bookmarkEnd w:id="59"/>
    <w:p w14:paraId="65F6D1D3" w14:textId="43BB9DF4" w:rsidR="00B806E0" w:rsidRPr="004A4A62" w:rsidRDefault="00B806E0" w:rsidP="0067492B">
      <w:pPr>
        <w:jc w:val="both"/>
        <w:rPr>
          <w:rFonts w:ascii="Arial" w:hAnsi="Arial" w:cs="Arial"/>
        </w:rPr>
      </w:pPr>
      <w:r w:rsidRPr="004A4A62">
        <w:rPr>
          <w:rFonts w:ascii="Arial" w:hAnsi="Arial" w:cs="Arial"/>
        </w:rPr>
        <w:t>Předmětem plnění veřejné zakázky je realizace prvků plánu společných zařízení po</w:t>
      </w:r>
      <w:r w:rsidR="0067492B" w:rsidRPr="004A4A62">
        <w:rPr>
          <w:rFonts w:ascii="Arial" w:hAnsi="Arial" w:cs="Arial"/>
        </w:rPr>
        <w:t> </w:t>
      </w:r>
      <w:r w:rsidRPr="004A4A62">
        <w:rPr>
          <w:rFonts w:ascii="Arial" w:hAnsi="Arial" w:cs="Arial"/>
        </w:rPr>
        <w:t xml:space="preserve">ukončených komplexních pozemkových úpravách v k.ú. </w:t>
      </w:r>
      <w:r w:rsidR="0067492B" w:rsidRPr="004A4A62">
        <w:rPr>
          <w:rFonts w:ascii="Arial" w:hAnsi="Arial" w:cs="Arial"/>
        </w:rPr>
        <w:t>Němčičky</w:t>
      </w:r>
      <w:r w:rsidRPr="004A4A62">
        <w:rPr>
          <w:rFonts w:ascii="Arial" w:hAnsi="Arial" w:cs="Arial"/>
        </w:rPr>
        <w:t xml:space="preserve"> u Hustopečí.</w:t>
      </w:r>
    </w:p>
    <w:p w14:paraId="26044BAD" w14:textId="244B5B46" w:rsidR="00C94807" w:rsidRPr="004A4A62" w:rsidRDefault="00C94807" w:rsidP="0067492B">
      <w:pPr>
        <w:jc w:val="both"/>
        <w:rPr>
          <w:rFonts w:ascii="Arial" w:hAnsi="Arial" w:cs="Arial"/>
        </w:rPr>
      </w:pPr>
      <w:r w:rsidRPr="004A4A62">
        <w:rPr>
          <w:rFonts w:ascii="Arial" w:hAnsi="Arial" w:cs="Arial"/>
        </w:rPr>
        <w:t>Předmětem zakázky je vybudování zpevněných polních cest HC19a, HC20, HC22 a HC23 za</w:t>
      </w:r>
      <w:r w:rsidR="0067492B" w:rsidRPr="004A4A62">
        <w:rPr>
          <w:rFonts w:ascii="Arial" w:hAnsi="Arial" w:cs="Arial"/>
        </w:rPr>
        <w:t> </w:t>
      </w:r>
      <w:r w:rsidRPr="004A4A62">
        <w:rPr>
          <w:rFonts w:ascii="Arial" w:hAnsi="Arial" w:cs="Arial"/>
        </w:rPr>
        <w:t xml:space="preserve">účelem zajištění přístupnosti pozemků. </w:t>
      </w:r>
    </w:p>
    <w:p w14:paraId="0159ADDD" w14:textId="154C2A6D" w:rsidR="00FB3E0F" w:rsidRPr="004A4A62" w:rsidRDefault="00FB3E0F" w:rsidP="00FB3E0F">
      <w:pPr>
        <w:rPr>
          <w:rFonts w:ascii="Arial" w:hAnsi="Arial" w:cs="Arial"/>
          <w:b/>
          <w:bCs/>
        </w:rPr>
      </w:pPr>
      <w:r w:rsidRPr="004A4A62">
        <w:rPr>
          <w:rFonts w:ascii="Arial" w:hAnsi="Arial" w:cs="Arial"/>
          <w:b/>
          <w:bCs/>
        </w:rPr>
        <w:t>SO 101 – Hlavní polní cesta HC19a</w:t>
      </w:r>
    </w:p>
    <w:p w14:paraId="686FB027" w14:textId="77777777" w:rsidR="00FB3E0F" w:rsidRPr="004A4A62" w:rsidRDefault="00FB3E0F" w:rsidP="00FB3E0F">
      <w:pPr>
        <w:rPr>
          <w:rFonts w:ascii="Arial" w:hAnsi="Arial" w:cs="Arial"/>
        </w:rPr>
      </w:pPr>
      <w:r w:rsidRPr="004A4A62">
        <w:rPr>
          <w:rFonts w:ascii="Arial" w:hAnsi="Arial" w:cs="Arial"/>
        </w:rPr>
        <w:t>Návrhová kategorie polní cesty je P 3,0/30 (km 0,000 – 0,360) a P 4,5/30 (km 0,360 – 0,542). Návrhová rychlost je 30 km/hod. Povrch vozovky bude asfaltový beton (ACO 11). Celková délka navrhované polní cesty je 542 m.</w:t>
      </w:r>
    </w:p>
    <w:p w14:paraId="1FC5C334" w14:textId="77777777" w:rsidR="00FB3E0F" w:rsidRPr="004A4A62" w:rsidRDefault="00FB3E0F" w:rsidP="00FB3E0F">
      <w:pPr>
        <w:rPr>
          <w:rFonts w:ascii="Arial" w:hAnsi="Arial" w:cs="Arial"/>
          <w:b/>
          <w:bCs/>
        </w:rPr>
      </w:pPr>
      <w:r w:rsidRPr="004A4A62">
        <w:rPr>
          <w:rFonts w:ascii="Arial" w:hAnsi="Arial" w:cs="Arial"/>
          <w:b/>
          <w:bCs/>
        </w:rPr>
        <w:t>SO 102 – Hlavní polní cesta HC20</w:t>
      </w:r>
    </w:p>
    <w:p w14:paraId="00DE6A93" w14:textId="77777777" w:rsidR="00FB3E0F" w:rsidRPr="004A4A62" w:rsidRDefault="00FB3E0F" w:rsidP="00FB3E0F">
      <w:pPr>
        <w:rPr>
          <w:rFonts w:ascii="Arial" w:hAnsi="Arial" w:cs="Arial"/>
        </w:rPr>
      </w:pPr>
      <w:r w:rsidRPr="004A4A62">
        <w:rPr>
          <w:rFonts w:ascii="Arial" w:hAnsi="Arial" w:cs="Arial"/>
        </w:rPr>
        <w:t>Návrhová kategorie polní cesty P 4,5/30. Návrhová rychlost je 30 km/hod. Povrch vozovky bude asfaltový beton (ACO 11). Celková délka navrhované polní cesty je 662 m.</w:t>
      </w:r>
    </w:p>
    <w:p w14:paraId="6FAB4438" w14:textId="77777777" w:rsidR="00FB3E0F" w:rsidRPr="004A4A62" w:rsidRDefault="00FB3E0F" w:rsidP="00FB3E0F">
      <w:pPr>
        <w:rPr>
          <w:rFonts w:ascii="Arial" w:hAnsi="Arial" w:cs="Arial"/>
          <w:b/>
          <w:bCs/>
        </w:rPr>
      </w:pPr>
      <w:r w:rsidRPr="004A4A62">
        <w:rPr>
          <w:rFonts w:ascii="Arial" w:hAnsi="Arial" w:cs="Arial"/>
          <w:b/>
          <w:bCs/>
        </w:rPr>
        <w:t>SO 103 – Hlavní polní cesta HC22</w:t>
      </w:r>
    </w:p>
    <w:p w14:paraId="186508BD" w14:textId="77777777" w:rsidR="00FB3E0F" w:rsidRPr="004A4A62" w:rsidRDefault="00FB3E0F" w:rsidP="00FB3E0F">
      <w:pPr>
        <w:rPr>
          <w:rFonts w:ascii="Arial" w:hAnsi="Arial" w:cs="Arial"/>
        </w:rPr>
      </w:pPr>
      <w:r w:rsidRPr="004A4A62">
        <w:rPr>
          <w:rFonts w:ascii="Arial" w:hAnsi="Arial" w:cs="Arial"/>
        </w:rPr>
        <w:t>Návrhová kategorie polní cesty je P 4,5/30. Návrhová rychlost je 30 km/hod. Povrch vozovky bude asfaltový beton (ACO 11). Celková délka navrhované polní cesty je 64 m.</w:t>
      </w:r>
    </w:p>
    <w:p w14:paraId="770D0B5B" w14:textId="77777777" w:rsidR="00FB3E0F" w:rsidRPr="004A4A62" w:rsidRDefault="00FB3E0F" w:rsidP="00FB3E0F">
      <w:pPr>
        <w:rPr>
          <w:rFonts w:ascii="Arial" w:hAnsi="Arial" w:cs="Arial"/>
          <w:b/>
          <w:bCs/>
        </w:rPr>
      </w:pPr>
      <w:r w:rsidRPr="004A4A62">
        <w:rPr>
          <w:rFonts w:ascii="Arial" w:hAnsi="Arial" w:cs="Arial"/>
          <w:b/>
          <w:bCs/>
        </w:rPr>
        <w:t>SO 104 – Hlavní polní cesta HC23</w:t>
      </w:r>
    </w:p>
    <w:p w14:paraId="7C924C9C" w14:textId="77777777" w:rsidR="00AD2C7F" w:rsidRPr="004A4A62" w:rsidRDefault="00FB3E0F" w:rsidP="00FB3E0F">
      <w:pPr>
        <w:rPr>
          <w:rFonts w:ascii="Arial" w:hAnsi="Arial" w:cs="Arial"/>
        </w:rPr>
      </w:pPr>
      <w:r w:rsidRPr="004A4A62">
        <w:rPr>
          <w:rFonts w:ascii="Arial" w:hAnsi="Arial" w:cs="Arial"/>
        </w:rPr>
        <w:t xml:space="preserve">Návrhová kategorie polní cesty je P 3,5/30. Návrhová rychlost je 30 km/hod. Povrch vozovky bude asfaltový beton (ACO 11). Celková délka navrhované polní cesty je 196 m. </w:t>
      </w:r>
    </w:p>
    <w:p w14:paraId="76B7ECE3" w14:textId="77777777" w:rsidR="00C556A6" w:rsidRPr="004A4A62" w:rsidRDefault="00C556A6" w:rsidP="00C556A6">
      <w:pPr>
        <w:spacing w:after="120" w:line="240" w:lineRule="auto"/>
        <w:jc w:val="both"/>
        <w:rPr>
          <w:rFonts w:ascii="Arial" w:eastAsia="Times New Roman" w:hAnsi="Arial" w:cs="Times New Roman"/>
          <w:szCs w:val="24"/>
          <w:u w:val="single"/>
          <w:lang w:eastAsia="cs-CZ"/>
        </w:rPr>
      </w:pPr>
    </w:p>
    <w:p w14:paraId="5D2F95FF" w14:textId="668E2896" w:rsidR="00C556A6" w:rsidRPr="004A4A62" w:rsidRDefault="00C556A6" w:rsidP="00C556A6">
      <w:pPr>
        <w:spacing w:after="120" w:line="240" w:lineRule="auto"/>
        <w:jc w:val="both"/>
        <w:rPr>
          <w:rFonts w:ascii="Arial" w:eastAsia="Times New Roman" w:hAnsi="Arial" w:cs="Times New Roman"/>
          <w:szCs w:val="24"/>
          <w:u w:val="single"/>
          <w:lang w:eastAsia="cs-CZ"/>
        </w:rPr>
      </w:pPr>
      <w:r w:rsidRPr="004A4A62">
        <w:rPr>
          <w:rFonts w:ascii="Arial" w:eastAsia="Times New Roman" w:hAnsi="Arial" w:cs="Times New Roman"/>
          <w:szCs w:val="24"/>
          <w:u w:val="single"/>
          <w:lang w:eastAsia="cs-CZ"/>
        </w:rPr>
        <w:t>Součástí realizace stavebních prací dále je:</w:t>
      </w:r>
    </w:p>
    <w:p w14:paraId="059A5020"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a) </w:t>
      </w:r>
      <w:r w:rsidRPr="004A4A62">
        <w:rPr>
          <w:rFonts w:ascii="Arial" w:eastAsia="Calibri" w:hAnsi="Arial" w:cs="Arial"/>
          <w:b/>
          <w:bCs/>
          <w:color w:val="000000"/>
        </w:rPr>
        <w:t xml:space="preserve">geodetické vytyčení pozemků určených k výstavbě </w:t>
      </w:r>
    </w:p>
    <w:p w14:paraId="0C00921A" w14:textId="77777777" w:rsidR="00C556A6" w:rsidRPr="004A4A62" w:rsidRDefault="00C556A6" w:rsidP="00C556A6">
      <w:pPr>
        <w:spacing w:after="160" w:line="259" w:lineRule="auto"/>
        <w:jc w:val="both"/>
        <w:rPr>
          <w:rFonts w:ascii="Arial" w:eastAsia="Calibri" w:hAnsi="Arial" w:cs="Arial"/>
        </w:rPr>
      </w:pPr>
      <w:r w:rsidRPr="004A4A62">
        <w:rPr>
          <w:rFonts w:ascii="Arial" w:eastAsia="Calibri" w:hAnsi="Arial" w:cs="Arial"/>
          <w:color w:val="000000"/>
        </w:rPr>
        <w:t xml:space="preserve">Součástí plnění předmětu veřejné zakázky je geodetické vytýčení vlastní stavby před jejím zahájením tak, aby mohla být provedena kontrola umístění stavby na požadovaných </w:t>
      </w:r>
      <w:r w:rsidRPr="004A4A62">
        <w:rPr>
          <w:rFonts w:ascii="Arial" w:eastAsia="Calibri" w:hAnsi="Arial" w:cs="Arial"/>
        </w:rPr>
        <w:t>pozemcích. Před zahájením stavebních prací musí zhotovitel stavby zajistit výškové i polohopisné vytyčení veškerých vytyčovacích bodů.</w:t>
      </w:r>
    </w:p>
    <w:p w14:paraId="0CF1A4F3" w14:textId="77777777" w:rsidR="00C556A6" w:rsidRPr="004A4A62" w:rsidRDefault="00C556A6" w:rsidP="00C556A6">
      <w:pPr>
        <w:autoSpaceDE w:val="0"/>
        <w:autoSpaceDN w:val="0"/>
        <w:adjustRightInd w:val="0"/>
        <w:spacing w:after="0" w:line="259" w:lineRule="auto"/>
        <w:jc w:val="both"/>
        <w:rPr>
          <w:rFonts w:ascii="Arial" w:eastAsia="Calibri" w:hAnsi="Arial" w:cs="Arial"/>
          <w:bCs/>
        </w:rPr>
      </w:pPr>
      <w:r w:rsidRPr="004A4A62">
        <w:rPr>
          <w:rFonts w:ascii="Arial" w:eastAsia="Calibri" w:hAnsi="Arial" w:cs="Arial"/>
          <w:bCs/>
        </w:rPr>
        <w:t xml:space="preserve">Hranice parcel budou označeny kolíky. </w:t>
      </w:r>
    </w:p>
    <w:p w14:paraId="2D51A5EA"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3056DF38" w14:textId="77777777" w:rsidR="00C556A6" w:rsidRPr="004A4A62" w:rsidRDefault="00C556A6" w:rsidP="00C556A6">
      <w:pPr>
        <w:numPr>
          <w:ilvl w:val="0"/>
          <w:numId w:val="46"/>
        </w:num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b) </w:t>
      </w:r>
      <w:r w:rsidRPr="004A4A62">
        <w:rPr>
          <w:rFonts w:ascii="Arial" w:eastAsia="Calibri" w:hAnsi="Arial" w:cs="Arial"/>
          <w:b/>
          <w:bCs/>
          <w:color w:val="000000"/>
        </w:rPr>
        <w:t xml:space="preserve">geodetické zaměření skutečného provedení stavby </w:t>
      </w:r>
      <w:r w:rsidRPr="004A4A62">
        <w:rPr>
          <w:rFonts w:ascii="Arial" w:eastAsia="Calibri" w:hAnsi="Arial" w:cs="Arial"/>
          <w:color w:val="000000"/>
        </w:rPr>
        <w:t xml:space="preserve">včetně geometrických plánů pro kolaudační řízení, případné majetkové vypořádání a zápis díla do katastru nemovitostí, a to ve čtyřech vyhotoveních v grafické (tištěné) a v jednom digitálním vyhotovení (CD) </w:t>
      </w:r>
    </w:p>
    <w:p w14:paraId="0FBE3FB0"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109DFC56"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Po realizaci stavby uchazeč zajistí zaměření skutečného provedení celé stavby, ze kterého bude zřejmé umístění stavby na pozemcích k tomu určených. Pro provedení vynětí z lesního půdního fondu bude zpracován geometrický plán. Součástí plnění předmětu veřejné zakázky je též vyhotovení geometrických plánů ve čtyřech vyhotoveních, pro evidenci stavby v katastru nemovitostí. </w:t>
      </w:r>
    </w:p>
    <w:p w14:paraId="17E627F7"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7397F576"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Geometrické plány budou ověřeny příslušným katastrálním úřadem. </w:t>
      </w:r>
    </w:p>
    <w:p w14:paraId="27B09BB1"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3D519777"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b/>
          <w:bCs/>
          <w:color w:val="000000"/>
        </w:rPr>
        <w:t xml:space="preserve">c) vypracování projektové dokumentace skutečného provedení díla </w:t>
      </w:r>
      <w:r w:rsidRPr="004A4A62">
        <w:rPr>
          <w:rFonts w:ascii="Arial" w:eastAsia="Calibri" w:hAnsi="Arial" w:cs="Arial"/>
          <w:color w:val="000000"/>
        </w:rPr>
        <w:t xml:space="preserve">ve </w:t>
      </w:r>
      <w:r w:rsidRPr="004A4A62">
        <w:rPr>
          <w:rFonts w:ascii="Arial" w:eastAsia="Calibri" w:hAnsi="Arial" w:cs="Arial"/>
          <w:b/>
          <w:bCs/>
          <w:color w:val="000000"/>
        </w:rPr>
        <w:t xml:space="preserve">třech </w:t>
      </w:r>
      <w:r w:rsidRPr="004A4A62">
        <w:rPr>
          <w:rFonts w:ascii="Arial" w:eastAsia="Calibri" w:hAnsi="Arial" w:cs="Arial"/>
          <w:color w:val="000000"/>
        </w:rPr>
        <w:t xml:space="preserve">vyhotoveních v grafické (tištěné) a ve dvou digitálních vyhotoveních ve formátech *.dgn a *.pdf </w:t>
      </w:r>
    </w:p>
    <w:p w14:paraId="7E2C729D"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0A35EEB2" w14:textId="77777777" w:rsidR="00C556A6" w:rsidRPr="004A4A62" w:rsidRDefault="00C556A6" w:rsidP="00C556A6">
      <w:pPr>
        <w:autoSpaceDE w:val="0"/>
        <w:autoSpaceDN w:val="0"/>
        <w:adjustRightInd w:val="0"/>
        <w:spacing w:after="0" w:line="259" w:lineRule="auto"/>
        <w:rPr>
          <w:rFonts w:ascii="Arial" w:eastAsia="Calibri" w:hAnsi="Arial" w:cs="Arial"/>
          <w:color w:val="000000"/>
        </w:rPr>
      </w:pPr>
      <w:r w:rsidRPr="004A4A62">
        <w:rPr>
          <w:rFonts w:ascii="Arial" w:eastAsia="Calibri" w:hAnsi="Arial" w:cs="Arial"/>
          <w:color w:val="000000"/>
        </w:rPr>
        <w:t xml:space="preserve">d) </w:t>
      </w:r>
      <w:r w:rsidRPr="004A4A62">
        <w:rPr>
          <w:rFonts w:ascii="Arial" w:eastAsia="Calibri" w:hAnsi="Arial" w:cs="Arial"/>
          <w:b/>
          <w:bCs/>
          <w:color w:val="000000"/>
        </w:rPr>
        <w:t xml:space="preserve">likvidace odpadů </w:t>
      </w:r>
      <w:r w:rsidRPr="004A4A62">
        <w:rPr>
          <w:rFonts w:ascii="Arial" w:eastAsia="Calibri" w:hAnsi="Arial" w:cs="Arial"/>
          <w:color w:val="000000"/>
        </w:rPr>
        <w:t xml:space="preserve">vzniklých v rámci realizace stavby </w:t>
      </w:r>
    </w:p>
    <w:p w14:paraId="5212C74E"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3574CE5C"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b/>
          <w:bCs/>
          <w:color w:val="000000"/>
        </w:rPr>
        <w:t xml:space="preserve">Odpady </w:t>
      </w:r>
      <w:r w:rsidRPr="004A4A62">
        <w:rPr>
          <w:rFonts w:ascii="Arial" w:eastAsia="Calibri" w:hAnsi="Arial" w:cs="Arial"/>
          <w:color w:val="000000"/>
        </w:rPr>
        <w:t xml:space="preserve">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w:t>
      </w:r>
      <w:r w:rsidRPr="004A4A62">
        <w:rPr>
          <w:rFonts w:ascii="Arial" w:eastAsia="Calibri" w:hAnsi="Arial" w:cs="Arial"/>
          <w:b/>
          <w:bCs/>
          <w:color w:val="000000"/>
        </w:rPr>
        <w:t xml:space="preserve">kdy, komu, a v jakém množství </w:t>
      </w:r>
      <w:r w:rsidRPr="004A4A62">
        <w:rPr>
          <w:rFonts w:ascii="Arial" w:eastAsia="Calibri" w:hAnsi="Arial" w:cs="Arial"/>
          <w:color w:val="000000"/>
        </w:rPr>
        <w:t xml:space="preserve">byl odpad předán. Doklady doloží uchazeč nejpozději při předání a převzetí stavby zadavatelem. </w:t>
      </w:r>
    </w:p>
    <w:p w14:paraId="5D1D5CC9"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4A7D8228"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V případě, že zhotovitel stavby bude mít zajištěnou skládku ve větší vzdálenosti, než jak je uvedeno v soupisu prací, tak položku nacení dle skutečných nákladů na dovoz (přičemž označení položky zůstane nezměněno). </w:t>
      </w:r>
    </w:p>
    <w:p w14:paraId="4BF70B07"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5F6EE4DB"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Dřeviny, které zasáhnou do prostoru dočasného záboru stavby budou chráněny před poškozením. </w:t>
      </w:r>
    </w:p>
    <w:p w14:paraId="3C4E932E"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2D711B96" w14:textId="77777777" w:rsidR="00C556A6" w:rsidRPr="004A4A62" w:rsidRDefault="00C556A6" w:rsidP="00C556A6">
      <w:pPr>
        <w:numPr>
          <w:ilvl w:val="0"/>
          <w:numId w:val="47"/>
        </w:num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e) </w:t>
      </w:r>
      <w:r w:rsidRPr="004A4A62">
        <w:rPr>
          <w:rFonts w:ascii="Arial" w:eastAsia="Calibri" w:hAnsi="Arial" w:cs="Arial"/>
          <w:b/>
          <w:bCs/>
          <w:color w:val="000000"/>
        </w:rPr>
        <w:t xml:space="preserve">záchranný archeologický výzkum </w:t>
      </w:r>
      <w:r w:rsidRPr="004A4A62">
        <w:rPr>
          <w:rFonts w:ascii="Arial" w:eastAsia="Calibri" w:hAnsi="Arial" w:cs="Arial"/>
          <w:color w:val="000000"/>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673C1518" w14:textId="77777777" w:rsidR="00C556A6" w:rsidRPr="004A4A62" w:rsidRDefault="00C556A6" w:rsidP="00C556A6">
      <w:pPr>
        <w:spacing w:after="160" w:line="259" w:lineRule="auto"/>
        <w:jc w:val="both"/>
        <w:rPr>
          <w:rFonts w:ascii="Arial" w:eastAsia="Calibri" w:hAnsi="Arial" w:cs="Arial"/>
          <w:color w:val="000000"/>
        </w:rPr>
      </w:pPr>
      <w:r w:rsidRPr="004A4A62">
        <w:rPr>
          <w:rFonts w:ascii="Arial" w:eastAsia="Calibri" w:hAnsi="Arial" w:cs="Arial"/>
          <w:color w:val="000000"/>
        </w:rPr>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07021E20"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rPr>
      </w:pPr>
    </w:p>
    <w:p w14:paraId="774A7462" w14:textId="77777777" w:rsidR="00C556A6" w:rsidRPr="004A4A62" w:rsidRDefault="00C556A6" w:rsidP="00C556A6">
      <w:pPr>
        <w:numPr>
          <w:ilvl w:val="0"/>
          <w:numId w:val="48"/>
        </w:numPr>
        <w:autoSpaceDE w:val="0"/>
        <w:autoSpaceDN w:val="0"/>
        <w:adjustRightInd w:val="0"/>
        <w:spacing w:after="0" w:line="259" w:lineRule="auto"/>
        <w:jc w:val="both"/>
        <w:rPr>
          <w:rFonts w:ascii="Arial" w:eastAsia="Calibri" w:hAnsi="Arial" w:cs="Arial"/>
          <w:color w:val="000000"/>
        </w:rPr>
      </w:pPr>
      <w:r w:rsidRPr="004A4A62">
        <w:rPr>
          <w:rFonts w:ascii="Arial" w:eastAsia="Calibri" w:hAnsi="Arial" w:cs="Arial"/>
          <w:color w:val="000000"/>
        </w:rPr>
        <w:t xml:space="preserve">f) Pokud v průběhu výstavby dojde ke škodám na plodinách, travních porostech, které jsou na pozemcích sousedících s pozemky dotčenými stavbou (umístěním stavby, dočasným záborem), uhradí veškeré náhrady dodavatel. </w:t>
      </w:r>
    </w:p>
    <w:p w14:paraId="7E5FCDBB" w14:textId="77777777" w:rsidR="00C556A6" w:rsidRPr="004A4A62" w:rsidRDefault="00C556A6" w:rsidP="00C556A6">
      <w:pPr>
        <w:numPr>
          <w:ilvl w:val="0"/>
          <w:numId w:val="48"/>
        </w:numPr>
        <w:autoSpaceDE w:val="0"/>
        <w:autoSpaceDN w:val="0"/>
        <w:adjustRightInd w:val="0"/>
        <w:spacing w:after="0" w:line="259" w:lineRule="auto"/>
        <w:jc w:val="both"/>
        <w:rPr>
          <w:rFonts w:ascii="Arial" w:eastAsia="Calibri" w:hAnsi="Arial" w:cs="Arial"/>
          <w:color w:val="000000"/>
        </w:rPr>
      </w:pPr>
    </w:p>
    <w:p w14:paraId="3C648222" w14:textId="77777777" w:rsidR="00C556A6" w:rsidRPr="004A4A62" w:rsidRDefault="00C556A6" w:rsidP="00C556A6">
      <w:pPr>
        <w:autoSpaceDE w:val="0"/>
        <w:autoSpaceDN w:val="0"/>
        <w:adjustRightInd w:val="0"/>
        <w:spacing w:after="0" w:line="259" w:lineRule="auto"/>
        <w:jc w:val="both"/>
        <w:rPr>
          <w:rFonts w:ascii="Arial" w:eastAsia="Calibri" w:hAnsi="Arial" w:cs="Arial"/>
          <w:color w:val="000000"/>
          <w:u w:val="single"/>
        </w:rPr>
      </w:pPr>
      <w:r w:rsidRPr="004A4A62">
        <w:rPr>
          <w:rFonts w:ascii="Arial" w:eastAsia="Calibri" w:hAnsi="Arial" w:cs="Arial"/>
          <w:color w:val="000000"/>
          <w:u w:val="single"/>
        </w:rPr>
        <w:t xml:space="preserve">Mimo vlastní provedení stavebních prací je součástí plnění dále zejména, nikoliv však výlučně: </w:t>
      </w:r>
    </w:p>
    <w:p w14:paraId="76E12E49"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všech nepředvídatelných nezbytných </w:t>
      </w:r>
      <w:r w:rsidRPr="004A4A62">
        <w:rPr>
          <w:rFonts w:ascii="Arial" w:eastAsia="Calibri" w:hAnsi="Arial" w:cs="Arial"/>
          <w:b/>
          <w:bCs/>
          <w:color w:val="000000"/>
        </w:rPr>
        <w:t xml:space="preserve">průzkumů </w:t>
      </w:r>
      <w:r w:rsidRPr="004A4A62">
        <w:rPr>
          <w:rFonts w:ascii="Arial" w:eastAsia="Calibri" w:hAnsi="Arial" w:cs="Arial"/>
          <w:color w:val="000000"/>
        </w:rPr>
        <w:t xml:space="preserve">nutných pro řádné provádění a dokončení díla, jejichž potřeba by vznikla během realizačních prací, např. v případě neočekávaných archeologických nálezů, nálezů munice apod. Tyto průzkumy by byly řešeny jako dodatečné práce. </w:t>
      </w:r>
    </w:p>
    <w:p w14:paraId="37B9A1DA"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a provedení všech opatření organizačního a stavebně technologického charakteru k řádnému provedení díla. </w:t>
      </w:r>
    </w:p>
    <w:p w14:paraId="6783016F"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w:t>
      </w:r>
      <w:r w:rsidRPr="004A4A62">
        <w:rPr>
          <w:rFonts w:ascii="Arial" w:eastAsia="Calibri" w:hAnsi="Arial" w:cs="Arial"/>
          <w:b/>
          <w:bCs/>
          <w:color w:val="000000"/>
        </w:rPr>
        <w:t xml:space="preserve">Zřízení a odstranění staveniště </w:t>
      </w:r>
      <w:r w:rsidRPr="004A4A62">
        <w:rPr>
          <w:rFonts w:ascii="Arial" w:eastAsia="Calibri" w:hAnsi="Arial" w:cs="Arial"/>
          <w:color w:val="000000"/>
        </w:rPr>
        <w:t xml:space="preserve">a jeho zařízení včetně napojení na inženýrské sítě. </w:t>
      </w:r>
    </w:p>
    <w:p w14:paraId="27DAE5FA"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Ostraha stavby a staveniště, zajištění bezpečnosti práce a ochrany životního prostředí. </w:t>
      </w:r>
    </w:p>
    <w:p w14:paraId="13B57BD1"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lastRenderedPageBreak/>
        <w:t>• Projednání a zajištění případného zvláštního užívání komunikací a veřejných ploch, popř. dalších pozemků, včetně úhrady vyměřených poplatků a nájemného.</w:t>
      </w:r>
    </w:p>
    <w:p w14:paraId="345BCC28"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w:t>
      </w:r>
      <w:r w:rsidRPr="004A4A62">
        <w:rPr>
          <w:rFonts w:ascii="Arial" w:eastAsia="Calibri" w:hAnsi="Arial" w:cs="Arial"/>
          <w:b/>
          <w:bCs/>
          <w:color w:val="000000"/>
        </w:rPr>
        <w:t xml:space="preserve">dopravního značení </w:t>
      </w:r>
      <w:r w:rsidRPr="004A4A62">
        <w:rPr>
          <w:rFonts w:ascii="Arial" w:eastAsia="Calibri" w:hAnsi="Arial" w:cs="Arial"/>
          <w:color w:val="000000"/>
        </w:rPr>
        <w:t xml:space="preserve">k dopravním omezením vč. případné světelné signalizace, jejich údržba a přemisťování a následné odstranění, </w:t>
      </w:r>
      <w:r w:rsidRPr="004A4A62">
        <w:rPr>
          <w:rFonts w:ascii="Arial" w:eastAsia="Calibri" w:hAnsi="Arial" w:cs="Arial"/>
          <w:b/>
          <w:bCs/>
          <w:color w:val="000000"/>
        </w:rPr>
        <w:t xml:space="preserve">bude-li v průběhu výstavby potřeba. </w:t>
      </w:r>
    </w:p>
    <w:p w14:paraId="40B3DC18"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všech nezbytných </w:t>
      </w:r>
      <w:r w:rsidRPr="004A4A62">
        <w:rPr>
          <w:rFonts w:ascii="Arial" w:eastAsia="Calibri" w:hAnsi="Arial" w:cs="Arial"/>
          <w:b/>
          <w:bCs/>
          <w:color w:val="000000"/>
        </w:rPr>
        <w:t xml:space="preserve">zkoušek, atestů a revizí podle ČSN </w:t>
      </w:r>
      <w:r w:rsidRPr="004A4A62">
        <w:rPr>
          <w:rFonts w:ascii="Arial" w:eastAsia="Calibri" w:hAnsi="Arial" w:cs="Arial"/>
          <w:color w:val="000000"/>
        </w:rPr>
        <w:t xml:space="preserve">a případných jiných právních nebo technických předpisů platných v době provádění a předání díla, kterými bude prokázáno dosažení předepsané kvality a předepsaných technických parametrů díla. </w:t>
      </w:r>
    </w:p>
    <w:p w14:paraId="4F0F5C16"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a splnění </w:t>
      </w:r>
      <w:r w:rsidRPr="004A4A62">
        <w:rPr>
          <w:rFonts w:ascii="Arial" w:eastAsia="Calibri" w:hAnsi="Arial" w:cs="Arial"/>
          <w:b/>
          <w:bCs/>
          <w:color w:val="000000"/>
        </w:rPr>
        <w:t xml:space="preserve">podmínek vyplývajících ze stavebního povolení </w:t>
      </w:r>
      <w:r w:rsidRPr="004A4A62">
        <w:rPr>
          <w:rFonts w:ascii="Arial" w:eastAsia="Calibri" w:hAnsi="Arial" w:cs="Arial"/>
          <w:color w:val="000000"/>
        </w:rPr>
        <w:t xml:space="preserve">nebo jiných dokladů. </w:t>
      </w:r>
    </w:p>
    <w:p w14:paraId="1B4C89E4"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Respektování obecných podmínek daných povoleními k realizaci stavby, a to zejména vedením přehledu o případně vytěžené ornici a o nakládání s ní při respektování zásad její ochrany </w:t>
      </w:r>
    </w:p>
    <w:p w14:paraId="6252B7C2"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Zajištění ochrany a vytyčení </w:t>
      </w:r>
      <w:r w:rsidRPr="004A4A62">
        <w:rPr>
          <w:rFonts w:ascii="Arial" w:eastAsia="Calibri" w:hAnsi="Arial" w:cs="Arial"/>
          <w:b/>
          <w:bCs/>
          <w:color w:val="000000"/>
        </w:rPr>
        <w:t xml:space="preserve">podzemních inženýrských sítí </w:t>
      </w:r>
      <w:r w:rsidRPr="004A4A62">
        <w:rPr>
          <w:rFonts w:ascii="Arial" w:eastAsia="Calibri" w:hAnsi="Arial" w:cs="Arial"/>
          <w:color w:val="000000"/>
        </w:rPr>
        <w:t xml:space="preserve">uvedených v projektové dokumentaci, a to na vlastní náklady zhotovitele. </w:t>
      </w:r>
    </w:p>
    <w:p w14:paraId="1A6075B4"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Vedení a předání </w:t>
      </w:r>
      <w:r w:rsidRPr="004A4A62">
        <w:rPr>
          <w:rFonts w:ascii="Arial" w:eastAsia="Calibri" w:hAnsi="Arial" w:cs="Arial"/>
          <w:b/>
          <w:bCs/>
          <w:color w:val="000000"/>
        </w:rPr>
        <w:t>stavebního deníku</w:t>
      </w:r>
      <w:r w:rsidRPr="004A4A62">
        <w:rPr>
          <w:rFonts w:ascii="Arial" w:eastAsia="Calibri" w:hAnsi="Arial" w:cs="Arial"/>
          <w:color w:val="000000"/>
        </w:rPr>
        <w:t xml:space="preserve">. </w:t>
      </w:r>
    </w:p>
    <w:p w14:paraId="01904745" w14:textId="77777777" w:rsidR="00C556A6" w:rsidRPr="004A4A62" w:rsidRDefault="00C556A6" w:rsidP="00C556A6">
      <w:pPr>
        <w:numPr>
          <w:ilvl w:val="0"/>
          <w:numId w:val="49"/>
        </w:numPr>
        <w:autoSpaceDE w:val="0"/>
        <w:autoSpaceDN w:val="0"/>
        <w:adjustRightInd w:val="0"/>
        <w:spacing w:after="160" w:line="259" w:lineRule="auto"/>
        <w:ind w:left="142" w:hanging="142"/>
        <w:contextualSpacing/>
        <w:jc w:val="both"/>
        <w:rPr>
          <w:rFonts w:ascii="Arial" w:eastAsia="Calibri" w:hAnsi="Arial" w:cs="Arial"/>
          <w:color w:val="000000"/>
        </w:rPr>
      </w:pPr>
      <w:r w:rsidRPr="004A4A62">
        <w:rPr>
          <w:rFonts w:ascii="Arial" w:eastAsia="Calibri" w:hAnsi="Arial" w:cs="Arial"/>
          <w:color w:val="000000"/>
        </w:rPr>
        <w:t xml:space="preserve">Předání dokladů o vyhovujících výsledcích zkoušek. </w:t>
      </w:r>
    </w:p>
    <w:p w14:paraId="170AE37B"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Předání certifikátů, prohlášení o shodě použitých materiálů. </w:t>
      </w:r>
    </w:p>
    <w:p w14:paraId="17C5AF1E"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xml:space="preserve">• Předání dokladu nebo prohlášení o způsobu likvidace odpadů. </w:t>
      </w:r>
    </w:p>
    <w:p w14:paraId="15DBD12E"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Předání dokladu o nakládání s přebytečnou zeminou.</w:t>
      </w:r>
    </w:p>
    <w:p w14:paraId="2CF4812E" w14:textId="77777777" w:rsidR="00C556A6" w:rsidRPr="004A4A62" w:rsidRDefault="00C556A6" w:rsidP="00C556A6">
      <w:pPr>
        <w:autoSpaceDE w:val="0"/>
        <w:autoSpaceDN w:val="0"/>
        <w:adjustRightInd w:val="0"/>
        <w:spacing w:after="160" w:line="259" w:lineRule="auto"/>
        <w:jc w:val="both"/>
        <w:rPr>
          <w:rFonts w:ascii="Arial" w:eastAsia="Calibri" w:hAnsi="Arial" w:cs="Arial"/>
          <w:color w:val="000000"/>
        </w:rPr>
      </w:pPr>
      <w:r w:rsidRPr="004A4A62">
        <w:rPr>
          <w:rFonts w:ascii="Arial" w:eastAsia="Calibri" w:hAnsi="Arial" w:cs="Arial"/>
          <w:color w:val="000000"/>
        </w:rPr>
        <w:t>• Předání jiných dokladů, vyplývajících ze specifikace veřejné zakázky.</w:t>
      </w:r>
    </w:p>
    <w:p w14:paraId="3B0C8B07" w14:textId="77777777" w:rsidR="00C556A6" w:rsidRPr="004A4A62" w:rsidRDefault="00C556A6" w:rsidP="00C556A6">
      <w:pPr>
        <w:spacing w:after="120" w:line="240" w:lineRule="auto"/>
        <w:jc w:val="both"/>
        <w:rPr>
          <w:rFonts w:ascii="Arial" w:eastAsia="Times New Roman" w:hAnsi="Arial" w:cs="Times New Roman"/>
          <w:szCs w:val="24"/>
          <w:lang w:eastAsia="cs-CZ"/>
        </w:rPr>
      </w:pPr>
    </w:p>
    <w:p w14:paraId="67B5F85A" w14:textId="6370966D" w:rsidR="00C90A32" w:rsidRPr="0050734F" w:rsidRDefault="00C90A32" w:rsidP="00C90A32">
      <w:pPr>
        <w:rPr>
          <w:rFonts w:ascii="Arial" w:hAnsi="Arial" w:cs="Arial"/>
          <w:b/>
          <w:bCs/>
          <w:u w:val="single"/>
        </w:rPr>
      </w:pPr>
      <w:bookmarkStart w:id="60" w:name="_Hlk132975439"/>
      <w:r>
        <w:rPr>
          <w:rFonts w:ascii="Arial" w:hAnsi="Arial" w:cs="Arial"/>
          <w:b/>
          <w:bCs/>
          <w:u w:val="single"/>
        </w:rPr>
        <w:t xml:space="preserve">Před podpisem smlouvy bude doplněn </w:t>
      </w:r>
      <w:r w:rsidRPr="0050734F">
        <w:rPr>
          <w:rFonts w:ascii="Arial" w:hAnsi="Arial" w:cs="Arial"/>
          <w:b/>
          <w:bCs/>
          <w:u w:val="single"/>
        </w:rPr>
        <w:t>závazný harmonogram postupu prací</w:t>
      </w:r>
    </w:p>
    <w:bookmarkEnd w:id="60"/>
    <w:p w14:paraId="0881A579" w14:textId="76D68D79" w:rsidR="00C90A32" w:rsidRPr="0050734F" w:rsidRDefault="00D20BBA" w:rsidP="00C90A32">
      <w:pPr>
        <w:rPr>
          <w:rFonts w:ascii="Arial" w:hAnsi="Arial" w:cs="Arial"/>
          <w:b/>
          <w:bCs/>
          <w:u w:val="single"/>
        </w:rPr>
      </w:pPr>
      <w:r w:rsidRPr="0050734F">
        <w:rPr>
          <w:rFonts w:ascii="Arial" w:hAnsi="Arial" w:cs="Arial"/>
          <w:b/>
          <w:bCs/>
          <w:u w:val="single"/>
        </w:rPr>
        <w:t xml:space="preserve">Příloha č. </w:t>
      </w:r>
      <w:r>
        <w:rPr>
          <w:rFonts w:ascii="Arial" w:hAnsi="Arial" w:cs="Arial"/>
          <w:b/>
          <w:bCs/>
          <w:u w:val="single"/>
        </w:rPr>
        <w:t>2</w:t>
      </w:r>
      <w:r w:rsidRPr="0050734F">
        <w:rPr>
          <w:rFonts w:ascii="Arial" w:hAnsi="Arial" w:cs="Arial"/>
          <w:b/>
          <w:bCs/>
          <w:u w:val="single"/>
        </w:rPr>
        <w:t xml:space="preserve"> </w:t>
      </w:r>
      <w:r w:rsidR="00C90A32">
        <w:rPr>
          <w:rFonts w:ascii="Arial" w:hAnsi="Arial" w:cs="Arial"/>
          <w:b/>
          <w:bCs/>
          <w:u w:val="single"/>
        </w:rPr>
        <w:t xml:space="preserve">Před podpisem smlouvy bude doplněn </w:t>
      </w:r>
      <w:r>
        <w:rPr>
          <w:rFonts w:ascii="Arial" w:hAnsi="Arial" w:cs="Arial"/>
          <w:b/>
          <w:bCs/>
          <w:u w:val="single"/>
        </w:rPr>
        <w:t xml:space="preserve">nabídkový </w:t>
      </w:r>
      <w:r w:rsidR="00C90A32">
        <w:rPr>
          <w:rFonts w:ascii="Arial" w:hAnsi="Arial" w:cs="Arial"/>
          <w:b/>
          <w:bCs/>
          <w:u w:val="single"/>
        </w:rPr>
        <w:t>rozpočet</w:t>
      </w:r>
    </w:p>
    <w:p w14:paraId="6A76063E" w14:textId="1976C5E3" w:rsidR="00835F77" w:rsidRDefault="00835F77" w:rsidP="00FB3E0F">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031A1" w14:textId="77777777" w:rsidR="00A44A7E" w:rsidRDefault="00A44A7E" w:rsidP="006C3D15">
      <w:pPr>
        <w:spacing w:after="0" w:line="240" w:lineRule="auto"/>
      </w:pPr>
      <w:r>
        <w:separator/>
      </w:r>
    </w:p>
  </w:endnote>
  <w:endnote w:type="continuationSeparator" w:id="0">
    <w:p w14:paraId="164C299A" w14:textId="77777777" w:rsidR="00A44A7E" w:rsidRDefault="00A44A7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D93F4" w14:textId="77777777" w:rsidR="00A44A7E" w:rsidRDefault="00A44A7E" w:rsidP="006C3D15">
      <w:pPr>
        <w:spacing w:after="0" w:line="240" w:lineRule="auto"/>
      </w:pPr>
      <w:r>
        <w:separator/>
      </w:r>
    </w:p>
  </w:footnote>
  <w:footnote w:type="continuationSeparator" w:id="0">
    <w:p w14:paraId="46E2B233" w14:textId="77777777" w:rsidR="00A44A7E" w:rsidRDefault="00A44A7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5BB9" w14:textId="06C93016" w:rsidR="00493C26" w:rsidRDefault="00D8336D">
    <w:pPr>
      <w:pStyle w:val="Zhlav"/>
      <w:rPr>
        <w:rFonts w:ascii="Arial" w:hAnsi="Arial" w:cs="Arial"/>
      </w:rPr>
    </w:pPr>
    <w:r>
      <w:tab/>
    </w:r>
    <w:r>
      <w:tab/>
    </w:r>
    <w:r w:rsidRPr="00594BBC">
      <w:rPr>
        <w:rFonts w:ascii="Arial" w:hAnsi="Arial" w:cs="Arial"/>
      </w:rPr>
      <w:t>Č.j. objednatele:</w:t>
    </w:r>
  </w:p>
  <w:p w14:paraId="6F466114" w14:textId="646445CD" w:rsidR="00493C26" w:rsidRPr="00594BBC" w:rsidRDefault="00493C26">
    <w:pPr>
      <w:pStyle w:val="Zhlav"/>
      <w:rPr>
        <w:rFonts w:ascii="Arial" w:hAnsi="Arial" w:cs="Arial"/>
      </w:rPr>
    </w:pPr>
    <w:r>
      <w:rPr>
        <w:rFonts w:ascii="Arial" w:hAnsi="Arial" w:cs="Arial"/>
      </w:rPr>
      <w:tab/>
      <w:t xml:space="preserve">                                                                                                         UID:</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28120D"/>
    <w:multiLevelType w:val="hybridMultilevel"/>
    <w:tmpl w:val="2CF299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D6E7865"/>
    <w:multiLevelType w:val="hybridMultilevel"/>
    <w:tmpl w:val="2036A9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970EC5"/>
    <w:multiLevelType w:val="hybridMultilevel"/>
    <w:tmpl w:val="0EB008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186E39"/>
    <w:multiLevelType w:val="hybridMultilevel"/>
    <w:tmpl w:val="CE287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B8B6A646"/>
    <w:lvl w:ilvl="0" w:tplc="5C989DE8">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8"/>
  </w:num>
  <w:num w:numId="2">
    <w:abstractNumId w:val="22"/>
  </w:num>
  <w:num w:numId="3">
    <w:abstractNumId w:val="5"/>
  </w:num>
  <w:num w:numId="4">
    <w:abstractNumId w:val="42"/>
  </w:num>
  <w:num w:numId="5">
    <w:abstractNumId w:val="45"/>
  </w:num>
  <w:num w:numId="6">
    <w:abstractNumId w:val="46"/>
  </w:num>
  <w:num w:numId="7">
    <w:abstractNumId w:val="4"/>
  </w:num>
  <w:num w:numId="8">
    <w:abstractNumId w:val="26"/>
  </w:num>
  <w:num w:numId="9">
    <w:abstractNumId w:val="40"/>
  </w:num>
  <w:num w:numId="10">
    <w:abstractNumId w:val="24"/>
  </w:num>
  <w:num w:numId="11">
    <w:abstractNumId w:val="43"/>
  </w:num>
  <w:num w:numId="12">
    <w:abstractNumId w:val="30"/>
  </w:num>
  <w:num w:numId="13">
    <w:abstractNumId w:val="44"/>
  </w:num>
  <w:num w:numId="14">
    <w:abstractNumId w:val="15"/>
  </w:num>
  <w:num w:numId="15">
    <w:abstractNumId w:val="36"/>
  </w:num>
  <w:num w:numId="16">
    <w:abstractNumId w:val="20"/>
  </w:num>
  <w:num w:numId="17">
    <w:abstractNumId w:val="6"/>
  </w:num>
  <w:num w:numId="18">
    <w:abstractNumId w:val="8"/>
  </w:num>
  <w:num w:numId="19">
    <w:abstractNumId w:val="35"/>
  </w:num>
  <w:num w:numId="20">
    <w:abstractNumId w:val="37"/>
  </w:num>
  <w:num w:numId="21">
    <w:abstractNumId w:val="7"/>
  </w:num>
  <w:num w:numId="22">
    <w:abstractNumId w:val="25"/>
  </w:num>
  <w:num w:numId="23">
    <w:abstractNumId w:val="47"/>
  </w:num>
  <w:num w:numId="24">
    <w:abstractNumId w:val="9"/>
  </w:num>
  <w:num w:numId="25">
    <w:abstractNumId w:val="29"/>
  </w:num>
  <w:num w:numId="26">
    <w:abstractNumId w:val="23"/>
  </w:num>
  <w:num w:numId="27">
    <w:abstractNumId w:val="28"/>
  </w:num>
  <w:num w:numId="28">
    <w:abstractNumId w:val="10"/>
  </w:num>
  <w:num w:numId="29">
    <w:abstractNumId w:val="17"/>
  </w:num>
  <w:num w:numId="30">
    <w:abstractNumId w:val="32"/>
  </w:num>
  <w:num w:numId="31">
    <w:abstractNumId w:val="12"/>
  </w:num>
  <w:num w:numId="32">
    <w:abstractNumId w:val="39"/>
  </w:num>
  <w:num w:numId="33">
    <w:abstractNumId w:val="31"/>
  </w:num>
  <w:num w:numId="34">
    <w:abstractNumId w:val="27"/>
  </w:num>
  <w:num w:numId="35">
    <w:abstractNumId w:val="19"/>
  </w:num>
  <w:num w:numId="36">
    <w:abstractNumId w:val="16"/>
  </w:num>
  <w:num w:numId="37">
    <w:abstractNumId w:val="21"/>
  </w:num>
  <w:num w:numId="38">
    <w:abstractNumId w:val="48"/>
  </w:num>
  <w:num w:numId="39">
    <w:abstractNumId w:val="34"/>
  </w:num>
  <w:num w:numId="40">
    <w:abstractNumId w:val="3"/>
  </w:num>
  <w:num w:numId="41">
    <w:abstractNumId w:val="18"/>
  </w:num>
  <w:num w:numId="42">
    <w:abstractNumId w:val="33"/>
  </w:num>
  <w:num w:numId="43">
    <w:abstractNumId w:val="2"/>
  </w:num>
  <w:num w:numId="44">
    <w:abstractNumId w:val="13"/>
  </w:num>
  <w:num w:numId="45">
    <w:abstractNumId w:val="41"/>
  </w:num>
  <w:num w:numId="46">
    <w:abstractNumId w:val="11"/>
  </w:num>
  <w:num w:numId="47">
    <w:abstractNumId w:val="1"/>
  </w:num>
  <w:num w:numId="48">
    <w:abstractNumId w:val="0"/>
  </w:num>
  <w:num w:numId="4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11AF"/>
    <w:rsid w:val="000559CD"/>
    <w:rsid w:val="00057F5D"/>
    <w:rsid w:val="0006252D"/>
    <w:rsid w:val="0007027E"/>
    <w:rsid w:val="000711AF"/>
    <w:rsid w:val="000735AF"/>
    <w:rsid w:val="00080D4E"/>
    <w:rsid w:val="000862CE"/>
    <w:rsid w:val="00092614"/>
    <w:rsid w:val="00095434"/>
    <w:rsid w:val="0009667F"/>
    <w:rsid w:val="000B2A34"/>
    <w:rsid w:val="000B4D43"/>
    <w:rsid w:val="000C068C"/>
    <w:rsid w:val="000C44DE"/>
    <w:rsid w:val="000C5534"/>
    <w:rsid w:val="000D2ECE"/>
    <w:rsid w:val="000E2E39"/>
    <w:rsid w:val="00103202"/>
    <w:rsid w:val="00112A2F"/>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B530C"/>
    <w:rsid w:val="001B686F"/>
    <w:rsid w:val="001C5C37"/>
    <w:rsid w:val="001D2503"/>
    <w:rsid w:val="001E3AD2"/>
    <w:rsid w:val="001E4D0C"/>
    <w:rsid w:val="001F3878"/>
    <w:rsid w:val="001F7A38"/>
    <w:rsid w:val="001F7F5E"/>
    <w:rsid w:val="00205191"/>
    <w:rsid w:val="002239DD"/>
    <w:rsid w:val="002435F0"/>
    <w:rsid w:val="002441E2"/>
    <w:rsid w:val="002449A1"/>
    <w:rsid w:val="00244C1D"/>
    <w:rsid w:val="00245C7B"/>
    <w:rsid w:val="0027416E"/>
    <w:rsid w:val="00274C77"/>
    <w:rsid w:val="002903FB"/>
    <w:rsid w:val="002906C9"/>
    <w:rsid w:val="0029535F"/>
    <w:rsid w:val="002A0E91"/>
    <w:rsid w:val="002A2E4F"/>
    <w:rsid w:val="002A4ABF"/>
    <w:rsid w:val="002C118B"/>
    <w:rsid w:val="002D2844"/>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5751C"/>
    <w:rsid w:val="003701E8"/>
    <w:rsid w:val="0037460E"/>
    <w:rsid w:val="00381351"/>
    <w:rsid w:val="00395F22"/>
    <w:rsid w:val="003A0D1F"/>
    <w:rsid w:val="003B3EF5"/>
    <w:rsid w:val="003C0E81"/>
    <w:rsid w:val="003C2341"/>
    <w:rsid w:val="003D21B7"/>
    <w:rsid w:val="003D7879"/>
    <w:rsid w:val="003E578B"/>
    <w:rsid w:val="003E67A6"/>
    <w:rsid w:val="00414852"/>
    <w:rsid w:val="00416B9C"/>
    <w:rsid w:val="00423C70"/>
    <w:rsid w:val="00425E0C"/>
    <w:rsid w:val="004322D2"/>
    <w:rsid w:val="00443AC5"/>
    <w:rsid w:val="00452208"/>
    <w:rsid w:val="00456E78"/>
    <w:rsid w:val="00463206"/>
    <w:rsid w:val="00475267"/>
    <w:rsid w:val="00484897"/>
    <w:rsid w:val="00490EF4"/>
    <w:rsid w:val="00493C26"/>
    <w:rsid w:val="00495A8D"/>
    <w:rsid w:val="004972C6"/>
    <w:rsid w:val="004A39B4"/>
    <w:rsid w:val="004A4A62"/>
    <w:rsid w:val="004A4BC5"/>
    <w:rsid w:val="004A51FA"/>
    <w:rsid w:val="004B6B1F"/>
    <w:rsid w:val="004C043C"/>
    <w:rsid w:val="004C5E36"/>
    <w:rsid w:val="004D19FE"/>
    <w:rsid w:val="004D30BA"/>
    <w:rsid w:val="004D7DBD"/>
    <w:rsid w:val="004E04CC"/>
    <w:rsid w:val="004E6B67"/>
    <w:rsid w:val="004F03F3"/>
    <w:rsid w:val="004F6AA8"/>
    <w:rsid w:val="00502776"/>
    <w:rsid w:val="00503779"/>
    <w:rsid w:val="0050734F"/>
    <w:rsid w:val="005145D8"/>
    <w:rsid w:val="00534963"/>
    <w:rsid w:val="00534E58"/>
    <w:rsid w:val="0053640A"/>
    <w:rsid w:val="0054049B"/>
    <w:rsid w:val="005614E4"/>
    <w:rsid w:val="00563034"/>
    <w:rsid w:val="005643D1"/>
    <w:rsid w:val="00576629"/>
    <w:rsid w:val="00576CB0"/>
    <w:rsid w:val="00577229"/>
    <w:rsid w:val="00577472"/>
    <w:rsid w:val="00581ED1"/>
    <w:rsid w:val="00586738"/>
    <w:rsid w:val="00594BBC"/>
    <w:rsid w:val="00597BAF"/>
    <w:rsid w:val="00597D41"/>
    <w:rsid w:val="005B4750"/>
    <w:rsid w:val="005D6ACB"/>
    <w:rsid w:val="0060148E"/>
    <w:rsid w:val="00612D36"/>
    <w:rsid w:val="00615DDC"/>
    <w:rsid w:val="00616E93"/>
    <w:rsid w:val="00634568"/>
    <w:rsid w:val="00640802"/>
    <w:rsid w:val="0064298A"/>
    <w:rsid w:val="006445FC"/>
    <w:rsid w:val="00646665"/>
    <w:rsid w:val="006615F7"/>
    <w:rsid w:val="00661ABF"/>
    <w:rsid w:val="00667192"/>
    <w:rsid w:val="0067492B"/>
    <w:rsid w:val="006809BE"/>
    <w:rsid w:val="00693320"/>
    <w:rsid w:val="006A0E3A"/>
    <w:rsid w:val="006B54C6"/>
    <w:rsid w:val="006C1E84"/>
    <w:rsid w:val="006C2A44"/>
    <w:rsid w:val="006C3D15"/>
    <w:rsid w:val="006C50C2"/>
    <w:rsid w:val="006D3086"/>
    <w:rsid w:val="007065C1"/>
    <w:rsid w:val="007066DD"/>
    <w:rsid w:val="0071116A"/>
    <w:rsid w:val="007220A5"/>
    <w:rsid w:val="0073094A"/>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253"/>
    <w:rsid w:val="009725BB"/>
    <w:rsid w:val="00977BF8"/>
    <w:rsid w:val="00986CE4"/>
    <w:rsid w:val="00991CCC"/>
    <w:rsid w:val="009A035E"/>
    <w:rsid w:val="009A5EBE"/>
    <w:rsid w:val="009A6F40"/>
    <w:rsid w:val="009B3B28"/>
    <w:rsid w:val="009B6F8D"/>
    <w:rsid w:val="009C6801"/>
    <w:rsid w:val="009D1845"/>
    <w:rsid w:val="009E69C2"/>
    <w:rsid w:val="009F0BDB"/>
    <w:rsid w:val="009F2279"/>
    <w:rsid w:val="00A035B5"/>
    <w:rsid w:val="00A158C3"/>
    <w:rsid w:val="00A26E5C"/>
    <w:rsid w:val="00A273DC"/>
    <w:rsid w:val="00A33E28"/>
    <w:rsid w:val="00A34426"/>
    <w:rsid w:val="00A355F7"/>
    <w:rsid w:val="00A40592"/>
    <w:rsid w:val="00A44A7E"/>
    <w:rsid w:val="00A46250"/>
    <w:rsid w:val="00A62B0B"/>
    <w:rsid w:val="00A7084C"/>
    <w:rsid w:val="00A70AA8"/>
    <w:rsid w:val="00A83654"/>
    <w:rsid w:val="00A91281"/>
    <w:rsid w:val="00A916C9"/>
    <w:rsid w:val="00A95446"/>
    <w:rsid w:val="00AA0B7B"/>
    <w:rsid w:val="00AA1804"/>
    <w:rsid w:val="00AA3E94"/>
    <w:rsid w:val="00AA45F3"/>
    <w:rsid w:val="00AB5A69"/>
    <w:rsid w:val="00AB7E95"/>
    <w:rsid w:val="00AC63F3"/>
    <w:rsid w:val="00AC6C17"/>
    <w:rsid w:val="00AD288B"/>
    <w:rsid w:val="00AD2C7F"/>
    <w:rsid w:val="00AD4554"/>
    <w:rsid w:val="00AD5BFF"/>
    <w:rsid w:val="00AE585E"/>
    <w:rsid w:val="00AF6320"/>
    <w:rsid w:val="00B037BE"/>
    <w:rsid w:val="00B04178"/>
    <w:rsid w:val="00B04EA4"/>
    <w:rsid w:val="00B26383"/>
    <w:rsid w:val="00B27D94"/>
    <w:rsid w:val="00B3223D"/>
    <w:rsid w:val="00B40E1E"/>
    <w:rsid w:val="00B45A40"/>
    <w:rsid w:val="00B751C5"/>
    <w:rsid w:val="00B806E0"/>
    <w:rsid w:val="00B90E36"/>
    <w:rsid w:val="00B91CC1"/>
    <w:rsid w:val="00BA340F"/>
    <w:rsid w:val="00BA7595"/>
    <w:rsid w:val="00BB2280"/>
    <w:rsid w:val="00BB4203"/>
    <w:rsid w:val="00BD6549"/>
    <w:rsid w:val="00BE1F7D"/>
    <w:rsid w:val="00BF2B19"/>
    <w:rsid w:val="00BF3698"/>
    <w:rsid w:val="00BF5C9A"/>
    <w:rsid w:val="00BF62ED"/>
    <w:rsid w:val="00BF7E7F"/>
    <w:rsid w:val="00C13FD0"/>
    <w:rsid w:val="00C16BF4"/>
    <w:rsid w:val="00C241A3"/>
    <w:rsid w:val="00C25804"/>
    <w:rsid w:val="00C503BC"/>
    <w:rsid w:val="00C53BEA"/>
    <w:rsid w:val="00C556A6"/>
    <w:rsid w:val="00C72B3E"/>
    <w:rsid w:val="00C838DF"/>
    <w:rsid w:val="00C8483D"/>
    <w:rsid w:val="00C8503D"/>
    <w:rsid w:val="00C90A32"/>
    <w:rsid w:val="00C93D07"/>
    <w:rsid w:val="00C94807"/>
    <w:rsid w:val="00CA0246"/>
    <w:rsid w:val="00CA3CCF"/>
    <w:rsid w:val="00CC70FE"/>
    <w:rsid w:val="00CD14D3"/>
    <w:rsid w:val="00CD2F1F"/>
    <w:rsid w:val="00CD4DFF"/>
    <w:rsid w:val="00CD6434"/>
    <w:rsid w:val="00CF446B"/>
    <w:rsid w:val="00CF5C94"/>
    <w:rsid w:val="00D1096B"/>
    <w:rsid w:val="00D1443A"/>
    <w:rsid w:val="00D164DD"/>
    <w:rsid w:val="00D1658D"/>
    <w:rsid w:val="00D2002D"/>
    <w:rsid w:val="00D20BBA"/>
    <w:rsid w:val="00D25F6F"/>
    <w:rsid w:val="00D27199"/>
    <w:rsid w:val="00D515F8"/>
    <w:rsid w:val="00D543DE"/>
    <w:rsid w:val="00D61C3D"/>
    <w:rsid w:val="00D6259E"/>
    <w:rsid w:val="00D728AD"/>
    <w:rsid w:val="00D8336D"/>
    <w:rsid w:val="00D83B48"/>
    <w:rsid w:val="00D85BB7"/>
    <w:rsid w:val="00D956C3"/>
    <w:rsid w:val="00DA3E16"/>
    <w:rsid w:val="00DB00F0"/>
    <w:rsid w:val="00DC0581"/>
    <w:rsid w:val="00DC1BEB"/>
    <w:rsid w:val="00DC7E4C"/>
    <w:rsid w:val="00DD68E3"/>
    <w:rsid w:val="00DE457B"/>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A01B5"/>
    <w:rsid w:val="00EA4879"/>
    <w:rsid w:val="00EC1A6F"/>
    <w:rsid w:val="00EC610C"/>
    <w:rsid w:val="00EE4F4D"/>
    <w:rsid w:val="00EF0E2A"/>
    <w:rsid w:val="00EF6D19"/>
    <w:rsid w:val="00F05046"/>
    <w:rsid w:val="00F26DA0"/>
    <w:rsid w:val="00F323EE"/>
    <w:rsid w:val="00F33377"/>
    <w:rsid w:val="00F503E5"/>
    <w:rsid w:val="00F56592"/>
    <w:rsid w:val="00F57B31"/>
    <w:rsid w:val="00F66571"/>
    <w:rsid w:val="00F76D66"/>
    <w:rsid w:val="00F81870"/>
    <w:rsid w:val="00F8737C"/>
    <w:rsid w:val="00F90189"/>
    <w:rsid w:val="00F93A25"/>
    <w:rsid w:val="00F95590"/>
    <w:rsid w:val="00F978AB"/>
    <w:rsid w:val="00FA587E"/>
    <w:rsid w:val="00FB05C7"/>
    <w:rsid w:val="00FB1AEB"/>
    <w:rsid w:val="00FB3E0F"/>
    <w:rsid w:val="00FB4279"/>
    <w:rsid w:val="00FB5AD6"/>
    <w:rsid w:val="00FC4053"/>
    <w:rsid w:val="00FC7304"/>
    <w:rsid w:val="00FD67D1"/>
    <w:rsid w:val="00FE51B5"/>
    <w:rsid w:val="00FF3CF3"/>
    <w:rsid w:val="00FF48B0"/>
    <w:rsid w:val="00FF5050"/>
    <w:rsid w:val="00FF5707"/>
    <w:rsid w:val="00FF60D5"/>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0A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2435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071431">
      <w:bodyDiv w:val="1"/>
      <w:marLeft w:val="0"/>
      <w:marRight w:val="0"/>
      <w:marTop w:val="0"/>
      <w:marBottom w:val="0"/>
      <w:divBdr>
        <w:top w:val="none" w:sz="0" w:space="0" w:color="auto"/>
        <w:left w:val="none" w:sz="0" w:space="0" w:color="auto"/>
        <w:bottom w:val="none" w:sz="0" w:space="0" w:color="auto"/>
        <w:right w:val="none" w:sz="0" w:space="0" w:color="auto"/>
      </w:divBdr>
    </w:div>
    <w:div w:id="122560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30</Pages>
  <Words>12037</Words>
  <Characters>71025</Characters>
  <Application>Microsoft Office Word</Application>
  <DocSecurity>0</DocSecurity>
  <Lines>591</Lines>
  <Paragraphs>165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Kuchtíčková Lucie Ing.</cp:lastModifiedBy>
  <cp:revision>40</cp:revision>
  <cp:lastPrinted>2023-04-21T10:17:00Z</cp:lastPrinted>
  <dcterms:created xsi:type="dcterms:W3CDTF">2023-02-15T10:47:00Z</dcterms:created>
  <dcterms:modified xsi:type="dcterms:W3CDTF">2023-04-24T06:31:00Z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